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A937A" w14:textId="77777777" w:rsidR="00360D35" w:rsidRPr="006F15A4" w:rsidRDefault="00360D35" w:rsidP="00D87E1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>EELNÕU</w:t>
      </w:r>
    </w:p>
    <w:p w14:paraId="23E8827E" w14:textId="24009953" w:rsidR="00360D35" w:rsidRPr="006F15A4" w:rsidRDefault="001C003B" w:rsidP="00D87E1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08.02</w:t>
      </w:r>
      <w:r w:rsidR="000D2EEA">
        <w:rPr>
          <w:rFonts w:ascii="Times New Roman" w:hAnsi="Times New Roman" w:cs="Times New Roman"/>
          <w:sz w:val="24"/>
          <w:szCs w:val="24"/>
        </w:rPr>
        <w:t>.</w:t>
      </w:r>
      <w:r w:rsidR="00360D35" w:rsidRPr="006F15A4">
        <w:rPr>
          <w:rFonts w:ascii="Times New Roman" w:hAnsi="Times New Roman" w:cs="Times New Roman"/>
          <w:sz w:val="24"/>
          <w:szCs w:val="24"/>
        </w:rPr>
        <w:t>202</w:t>
      </w:r>
      <w:r w:rsidR="000D2EEA">
        <w:rPr>
          <w:rFonts w:ascii="Times New Roman" w:hAnsi="Times New Roman" w:cs="Times New Roman"/>
          <w:sz w:val="24"/>
          <w:szCs w:val="24"/>
        </w:rPr>
        <w:t>4</w:t>
      </w:r>
    </w:p>
    <w:p w14:paraId="29E2E714" w14:textId="77777777" w:rsidR="00360D35" w:rsidRPr="006F15A4" w:rsidRDefault="00360D35" w:rsidP="00D87E1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0C7B2CD" w14:textId="77777777" w:rsidR="00360D35" w:rsidRPr="006F15A4" w:rsidRDefault="00360D35" w:rsidP="00D87E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F15A4">
        <w:rPr>
          <w:rFonts w:ascii="Times New Roman" w:hAnsi="Times New Roman" w:cs="Times New Roman"/>
          <w:b/>
          <w:bCs/>
          <w:sz w:val="32"/>
          <w:szCs w:val="32"/>
        </w:rPr>
        <w:t>Tervishoiuteenuste korraldamise seaduse ja teiste seaduste muutmise seadus</w:t>
      </w:r>
    </w:p>
    <w:p w14:paraId="7B513DFC" w14:textId="77777777" w:rsidR="00987912" w:rsidRPr="006F15A4" w:rsidRDefault="00987912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38090598"/>
      <w:bookmarkEnd w:id="0"/>
    </w:p>
    <w:p w14:paraId="22AB6C81" w14:textId="3B13B6DB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>§ 1. Tervishoiuteenuste korraldamise seaduse muutmine</w:t>
      </w:r>
    </w:p>
    <w:p w14:paraId="256E6502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25D6E5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>Tervishoiuteenuste korraldamise seaduses tehakse järgmised muudatused:</w:t>
      </w:r>
    </w:p>
    <w:p w14:paraId="21B1C884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6621B5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6F15A4">
        <w:rPr>
          <w:rFonts w:ascii="Times New Roman" w:hAnsi="Times New Roman" w:cs="Times New Roman"/>
          <w:sz w:val="24"/>
          <w:szCs w:val="24"/>
        </w:rPr>
        <w:t xml:space="preserve"> paragrahvi 1 täiendatakse lõikega 2</w:t>
      </w:r>
      <w:r w:rsidRPr="006F15A4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6F15A4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3527E79C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ED10C1" w14:textId="53A1698D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>„(2</w:t>
      </w:r>
      <w:r w:rsidRPr="006F15A4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6F15A4">
        <w:rPr>
          <w:rFonts w:ascii="Times New Roman" w:hAnsi="Times New Roman" w:cs="Times New Roman"/>
          <w:sz w:val="24"/>
          <w:szCs w:val="24"/>
        </w:rPr>
        <w:t xml:space="preserve">) Tervishoiuteenuse osutaja </w:t>
      </w:r>
      <w:commentRangeStart w:id="1"/>
      <w:r w:rsidRPr="006F15A4">
        <w:rPr>
          <w:rFonts w:ascii="Times New Roman" w:hAnsi="Times New Roman" w:cs="Times New Roman"/>
          <w:sz w:val="24"/>
          <w:szCs w:val="24"/>
        </w:rPr>
        <w:t xml:space="preserve">on kohustatud </w:t>
      </w:r>
      <w:commentRangeEnd w:id="1"/>
      <w:r w:rsidR="004168C1">
        <w:rPr>
          <w:rStyle w:val="Kommentaariviide"/>
        </w:rPr>
        <w:commentReference w:id="1"/>
      </w:r>
      <w:del w:id="2" w:author="Mari Koik" w:date="2024-03-05T10:31:00Z">
        <w:r w:rsidRPr="006F15A4" w:rsidDel="00C943F8">
          <w:rPr>
            <w:rFonts w:ascii="Times New Roman" w:hAnsi="Times New Roman" w:cs="Times New Roman"/>
            <w:sz w:val="24"/>
            <w:szCs w:val="24"/>
          </w:rPr>
          <w:delText xml:space="preserve">järgima </w:delText>
        </w:r>
      </w:del>
      <w:ins w:id="3" w:author="Mari Koik" w:date="2024-03-05T10:31:00Z">
        <w:r w:rsidR="00C943F8">
          <w:rPr>
            <w:rFonts w:ascii="Times New Roman" w:hAnsi="Times New Roman" w:cs="Times New Roman"/>
            <w:sz w:val="24"/>
            <w:szCs w:val="24"/>
          </w:rPr>
          <w:t>täit</w:t>
        </w:r>
        <w:r w:rsidR="00C943F8" w:rsidRPr="006F15A4">
          <w:rPr>
            <w:rFonts w:ascii="Times New Roman" w:hAnsi="Times New Roman" w:cs="Times New Roman"/>
            <w:sz w:val="24"/>
            <w:szCs w:val="24"/>
          </w:rPr>
          <w:t xml:space="preserve">ma </w:t>
        </w:r>
      </w:ins>
      <w:r w:rsidRPr="006F15A4">
        <w:rPr>
          <w:rFonts w:ascii="Times New Roman" w:hAnsi="Times New Roman" w:cs="Times New Roman"/>
          <w:sz w:val="24"/>
          <w:szCs w:val="24"/>
        </w:rPr>
        <w:t>tervishoiuteenuse osutaja kohustusliku vastutuskindlustuse seadusest tulenevaid kohustusi.“;</w:t>
      </w:r>
    </w:p>
    <w:p w14:paraId="64452404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8386FE" w14:textId="0E8CA60C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2) </w:t>
      </w:r>
      <w:r w:rsidR="009A2854" w:rsidRPr="00635C02">
        <w:rPr>
          <w:rFonts w:ascii="Times New Roman" w:hAnsi="Times New Roman" w:cs="Times New Roman"/>
          <w:sz w:val="24"/>
          <w:szCs w:val="24"/>
        </w:rPr>
        <w:t>paragrahvi</w:t>
      </w:r>
      <w:r w:rsidR="00635C02">
        <w:rPr>
          <w:rFonts w:ascii="Times New Roman" w:hAnsi="Times New Roman" w:cs="Times New Roman"/>
          <w:sz w:val="24"/>
          <w:szCs w:val="24"/>
        </w:rPr>
        <w:t>s</w:t>
      </w:r>
      <w:r w:rsidR="009A2854" w:rsidRPr="00635C02">
        <w:rPr>
          <w:rFonts w:ascii="Times New Roman" w:hAnsi="Times New Roman" w:cs="Times New Roman"/>
          <w:sz w:val="24"/>
          <w:szCs w:val="24"/>
        </w:rPr>
        <w:t xml:space="preserve"> 4</w:t>
      </w:r>
      <w:r w:rsidR="009A2854" w:rsidRPr="00635C0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9A2854" w:rsidRPr="00635C02">
        <w:rPr>
          <w:rFonts w:ascii="Times New Roman" w:hAnsi="Times New Roman" w:cs="Times New Roman"/>
          <w:sz w:val="24"/>
          <w:szCs w:val="24"/>
        </w:rPr>
        <w:t xml:space="preserve">, </w:t>
      </w:r>
      <w:r w:rsidR="00D87E17">
        <w:rPr>
          <w:rFonts w:ascii="Times New Roman" w:hAnsi="Times New Roman" w:cs="Times New Roman"/>
          <w:sz w:val="24"/>
          <w:szCs w:val="24"/>
        </w:rPr>
        <w:t xml:space="preserve">seaduse </w:t>
      </w:r>
      <w:r w:rsidR="006C2231" w:rsidRPr="006C2231">
        <w:rPr>
          <w:rFonts w:ascii="Times New Roman" w:hAnsi="Times New Roman" w:cs="Times New Roman"/>
          <w:sz w:val="24"/>
          <w:szCs w:val="24"/>
        </w:rPr>
        <w:t>2</w:t>
      </w:r>
      <w:r w:rsidR="006C2231">
        <w:rPr>
          <w:rFonts w:ascii="Times New Roman" w:hAnsi="Times New Roman" w:cs="Times New Roman"/>
          <w:sz w:val="24"/>
          <w:szCs w:val="24"/>
        </w:rPr>
        <w:t>.</w:t>
      </w:r>
      <w:r w:rsidRPr="006F15A4">
        <w:rPr>
          <w:rFonts w:ascii="Times New Roman" w:hAnsi="Times New Roman" w:cs="Times New Roman"/>
          <w:sz w:val="24"/>
          <w:szCs w:val="24"/>
        </w:rPr>
        <w:t xml:space="preserve"> peatüki </w:t>
      </w:r>
      <w:r w:rsidR="006C2231">
        <w:rPr>
          <w:rFonts w:ascii="Times New Roman" w:hAnsi="Times New Roman" w:cs="Times New Roman"/>
          <w:sz w:val="24"/>
          <w:szCs w:val="24"/>
        </w:rPr>
        <w:t>2.</w:t>
      </w:r>
      <w:r w:rsidR="006C2231" w:rsidRPr="006F15A4">
        <w:rPr>
          <w:rFonts w:ascii="Times New Roman" w:hAnsi="Times New Roman" w:cs="Times New Roman"/>
          <w:sz w:val="24"/>
          <w:szCs w:val="24"/>
        </w:rPr>
        <w:t xml:space="preserve"> </w:t>
      </w:r>
      <w:r w:rsidRPr="006F15A4">
        <w:rPr>
          <w:rFonts w:ascii="Times New Roman" w:hAnsi="Times New Roman" w:cs="Times New Roman"/>
          <w:sz w:val="24"/>
          <w:szCs w:val="24"/>
        </w:rPr>
        <w:t>jao pealkir</w:t>
      </w:r>
      <w:r w:rsidR="00D87E17">
        <w:rPr>
          <w:rFonts w:ascii="Times New Roman" w:hAnsi="Times New Roman" w:cs="Times New Roman"/>
          <w:sz w:val="24"/>
          <w:szCs w:val="24"/>
        </w:rPr>
        <w:t>ja</w:t>
      </w:r>
      <w:r w:rsidR="009619E3">
        <w:rPr>
          <w:rFonts w:ascii="Times New Roman" w:hAnsi="Times New Roman" w:cs="Times New Roman"/>
          <w:sz w:val="24"/>
          <w:szCs w:val="24"/>
        </w:rPr>
        <w:t>s</w:t>
      </w:r>
      <w:r w:rsidR="00D87E17">
        <w:rPr>
          <w:rFonts w:ascii="Times New Roman" w:hAnsi="Times New Roman" w:cs="Times New Roman"/>
          <w:sz w:val="24"/>
          <w:szCs w:val="24"/>
        </w:rPr>
        <w:t xml:space="preserve"> </w:t>
      </w:r>
      <w:r w:rsidR="009A2854">
        <w:rPr>
          <w:rFonts w:ascii="Times New Roman" w:hAnsi="Times New Roman" w:cs="Times New Roman"/>
          <w:sz w:val="24"/>
          <w:szCs w:val="24"/>
        </w:rPr>
        <w:t>ning</w:t>
      </w:r>
      <w:r w:rsidR="00D87E17">
        <w:rPr>
          <w:rFonts w:ascii="Times New Roman" w:hAnsi="Times New Roman" w:cs="Times New Roman"/>
          <w:sz w:val="24"/>
          <w:szCs w:val="24"/>
        </w:rPr>
        <w:t xml:space="preserve"> §-des 7</w:t>
      </w:r>
      <w:r w:rsidR="009619E3">
        <w:rPr>
          <w:rFonts w:ascii="Times New Roman" w:hAnsi="Times New Roman" w:cs="Times New Roman"/>
          <w:sz w:val="24"/>
          <w:szCs w:val="24"/>
        </w:rPr>
        <w:t>–</w:t>
      </w:r>
      <w:r w:rsidR="00D87E17">
        <w:rPr>
          <w:rFonts w:ascii="Times New Roman" w:hAnsi="Times New Roman" w:cs="Times New Roman"/>
          <w:sz w:val="24"/>
          <w:szCs w:val="24"/>
        </w:rPr>
        <w:t>15, 34</w:t>
      </w:r>
      <w:r w:rsidR="009619E3">
        <w:rPr>
          <w:rFonts w:ascii="Times New Roman" w:hAnsi="Times New Roman" w:cs="Times New Roman"/>
          <w:sz w:val="24"/>
          <w:szCs w:val="24"/>
        </w:rPr>
        <w:t>–</w:t>
      </w:r>
      <w:r w:rsidR="00D87E17">
        <w:rPr>
          <w:rFonts w:ascii="Times New Roman" w:hAnsi="Times New Roman" w:cs="Times New Roman"/>
          <w:sz w:val="24"/>
          <w:szCs w:val="24"/>
        </w:rPr>
        <w:t>38, 40</w:t>
      </w:r>
      <w:r w:rsidR="0048155F">
        <w:rPr>
          <w:rFonts w:ascii="Times New Roman" w:hAnsi="Times New Roman" w:cs="Times New Roman"/>
          <w:sz w:val="24"/>
          <w:szCs w:val="24"/>
        </w:rPr>
        <w:t>–</w:t>
      </w:r>
      <w:r w:rsidR="00D87E17">
        <w:rPr>
          <w:rFonts w:ascii="Times New Roman" w:hAnsi="Times New Roman" w:cs="Times New Roman"/>
          <w:sz w:val="24"/>
          <w:szCs w:val="24"/>
        </w:rPr>
        <w:t>42, 57, 58</w:t>
      </w:r>
      <w:r w:rsidR="00D87E17" w:rsidRPr="00AE749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9619E3">
        <w:rPr>
          <w:rFonts w:ascii="Times New Roman" w:hAnsi="Times New Roman" w:cs="Times New Roman"/>
          <w:sz w:val="24"/>
          <w:szCs w:val="24"/>
        </w:rPr>
        <w:t xml:space="preserve"> ja </w:t>
      </w:r>
      <w:r w:rsidR="00D87E17">
        <w:rPr>
          <w:rFonts w:ascii="Times New Roman" w:hAnsi="Times New Roman" w:cs="Times New Roman"/>
          <w:sz w:val="24"/>
          <w:szCs w:val="24"/>
        </w:rPr>
        <w:t xml:space="preserve">59 asendatakse </w:t>
      </w:r>
      <w:r w:rsidR="00D87E17" w:rsidRPr="00D87E17">
        <w:rPr>
          <w:rFonts w:ascii="Times New Roman" w:hAnsi="Times New Roman" w:cs="Times New Roman"/>
          <w:sz w:val="24"/>
          <w:szCs w:val="24"/>
        </w:rPr>
        <w:t xml:space="preserve">läbivalt </w:t>
      </w:r>
      <w:r w:rsidRPr="006F15A4">
        <w:rPr>
          <w:rFonts w:ascii="Times New Roman" w:hAnsi="Times New Roman" w:cs="Times New Roman"/>
          <w:sz w:val="24"/>
          <w:szCs w:val="24"/>
        </w:rPr>
        <w:t>sõna</w:t>
      </w:r>
      <w:r w:rsidR="00D87E17">
        <w:rPr>
          <w:rFonts w:ascii="Times New Roman" w:hAnsi="Times New Roman" w:cs="Times New Roman"/>
          <w:sz w:val="24"/>
          <w:szCs w:val="24"/>
        </w:rPr>
        <w:t xml:space="preserve"> „üldarstiabi“ sõnaga „perearstiabi“;</w:t>
      </w:r>
    </w:p>
    <w:p w14:paraId="0B113742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3C2DF5" w14:textId="79268E73" w:rsidR="00F86691" w:rsidRPr="006F15A4" w:rsidRDefault="009619E3" w:rsidP="00D87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86691" w:rsidRPr="006F15A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86691" w:rsidRPr="006F15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86691" w:rsidRPr="006F15A4">
        <w:rPr>
          <w:rFonts w:ascii="Times New Roman" w:eastAsia="Times New Roman" w:hAnsi="Times New Roman" w:cs="Times New Roman"/>
          <w:sz w:val="24"/>
          <w:szCs w:val="24"/>
        </w:rPr>
        <w:t xml:space="preserve">paragrahvi 7 täiendatakse lõigetega </w:t>
      </w:r>
      <w:commentRangeStart w:id="4"/>
      <w:r w:rsidR="00F86691" w:rsidRPr="006F15A4">
        <w:rPr>
          <w:rFonts w:ascii="Times New Roman" w:eastAsia="Times New Roman" w:hAnsi="Times New Roman" w:cs="Times New Roman"/>
          <w:sz w:val="24"/>
          <w:szCs w:val="24"/>
        </w:rPr>
        <w:t xml:space="preserve">5 ja 6 </w:t>
      </w:r>
      <w:commentRangeEnd w:id="4"/>
      <w:r w:rsidR="004168C1">
        <w:rPr>
          <w:rStyle w:val="Kommentaariviide"/>
        </w:rPr>
        <w:commentReference w:id="4"/>
      </w:r>
      <w:r w:rsidR="00F86691" w:rsidRPr="006F15A4">
        <w:rPr>
          <w:rFonts w:ascii="Times New Roman" w:eastAsia="Times New Roman" w:hAnsi="Times New Roman" w:cs="Times New Roman"/>
          <w:sz w:val="24"/>
          <w:szCs w:val="24"/>
        </w:rPr>
        <w:t>järgmises sõnastuses:</w:t>
      </w:r>
    </w:p>
    <w:p w14:paraId="4E4ABE2D" w14:textId="77777777" w:rsidR="006C2231" w:rsidRPr="006F15A4" w:rsidRDefault="006C2231" w:rsidP="00D87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898B67" w14:textId="5A98517A" w:rsidR="00F86691" w:rsidRPr="006F15A4" w:rsidRDefault="00F86691" w:rsidP="00AE7492">
      <w:pPr>
        <w:pStyle w:val="pf0"/>
        <w:spacing w:before="0" w:beforeAutospacing="0" w:after="0" w:afterAutospacing="0"/>
        <w:jc w:val="both"/>
        <w:rPr>
          <w:rStyle w:val="cf01"/>
          <w:rFonts w:ascii="Times New Roman" w:eastAsiaTheme="minorHAnsi" w:hAnsi="Times New Roman" w:cs="Times New Roman"/>
          <w:sz w:val="24"/>
          <w:szCs w:val="24"/>
          <w:lang w:val="et-EE" w:eastAsia="en-US"/>
        </w:rPr>
      </w:pPr>
      <w:r w:rsidRPr="006F15A4">
        <w:rPr>
          <w:lang w:val="et-EE"/>
        </w:rPr>
        <w:t xml:space="preserve">„(5) </w:t>
      </w:r>
      <w:r w:rsidRPr="006F15A4">
        <w:rPr>
          <w:rStyle w:val="cf01"/>
          <w:rFonts w:ascii="Times New Roman" w:hAnsi="Times New Roman" w:cs="Times New Roman"/>
          <w:sz w:val="24"/>
          <w:szCs w:val="24"/>
          <w:lang w:val="et-EE"/>
        </w:rPr>
        <w:t xml:space="preserve">Perearstiabi osutaja võib lisaks nimistu alusel tegutsemisele osutada perearstiabi teise nimistusse kuuluvale isikule, kui see on vajalik perearstiabi kättesaadavuse tagamiseks. </w:t>
      </w:r>
    </w:p>
    <w:p w14:paraId="51A41195" w14:textId="77777777" w:rsidR="006C2231" w:rsidRDefault="006C2231" w:rsidP="00D87E17">
      <w:pPr>
        <w:spacing w:after="0" w:line="240" w:lineRule="auto"/>
        <w:jc w:val="both"/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</w:p>
    <w:p w14:paraId="03BC9594" w14:textId="021F5E26" w:rsidR="00F86691" w:rsidRDefault="00F86691" w:rsidP="00D87E17">
      <w:pPr>
        <w:spacing w:after="0" w:line="240" w:lineRule="auto"/>
        <w:jc w:val="both"/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6F15A4"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(6) </w:t>
      </w:r>
      <w:r w:rsidR="00667ECE"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N</w:t>
      </w:r>
      <w:r w:rsidRPr="006F15A4"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imistuvälise teenindamise tingimused, ulatuse ja korra</w:t>
      </w:r>
      <w:r w:rsidR="001921D9"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kehtestab valdkonna eest vastutav minister määrusega</w:t>
      </w:r>
      <w:r w:rsidR="00824D79"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.</w:t>
      </w:r>
      <w:r w:rsidR="00D6760C"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“;</w:t>
      </w:r>
    </w:p>
    <w:p w14:paraId="3D077069" w14:textId="77777777" w:rsidR="0076280E" w:rsidRDefault="0076280E" w:rsidP="00D87E17">
      <w:pPr>
        <w:spacing w:after="0" w:line="240" w:lineRule="auto"/>
        <w:jc w:val="both"/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</w:p>
    <w:p w14:paraId="3CB7AE1C" w14:textId="458CE499" w:rsidR="0076280E" w:rsidRDefault="0076280E" w:rsidP="00D87E17">
      <w:pPr>
        <w:spacing w:after="0" w:line="240" w:lineRule="auto"/>
        <w:jc w:val="both"/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8F66B1">
        <w:rPr>
          <w:rStyle w:val="cf01"/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GB"/>
        </w:rPr>
        <w:t xml:space="preserve">4) </w:t>
      </w:r>
      <w:r w:rsidR="00D6760C"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p</w:t>
      </w:r>
      <w:r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aragrahvi </w:t>
      </w:r>
      <w:r w:rsidR="007D5AAD"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8 </w:t>
      </w:r>
      <w:r w:rsidR="00E55898"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lõige 4</w:t>
      </w:r>
      <w:r w:rsidR="00E55898" w:rsidRPr="008F66B1"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en-GB"/>
        </w:rPr>
        <w:t>5</w:t>
      </w:r>
      <w:r w:rsidR="00E55898"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muudetakse</w:t>
      </w:r>
      <w:r w:rsidR="00F728F0"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ja sõnastatakse järgmiselt:</w:t>
      </w:r>
    </w:p>
    <w:p w14:paraId="55E89827" w14:textId="77777777" w:rsidR="00624A83" w:rsidRDefault="00624A83" w:rsidP="00D87E17">
      <w:pPr>
        <w:spacing w:after="0" w:line="240" w:lineRule="auto"/>
        <w:jc w:val="both"/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</w:p>
    <w:p w14:paraId="4CFFF32D" w14:textId="7F8B4137" w:rsidR="00624A83" w:rsidRDefault="00624A83" w:rsidP="00D87E17">
      <w:pPr>
        <w:spacing w:after="0" w:line="240" w:lineRule="auto"/>
        <w:jc w:val="both"/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„</w:t>
      </w:r>
      <w:r w:rsidR="00033A41"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(4</w:t>
      </w:r>
      <w:r w:rsidR="00F728F0"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en-GB"/>
        </w:rPr>
        <w:t>5</w:t>
      </w:r>
      <w:r w:rsidR="00033A41"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) </w:t>
      </w:r>
      <w:r w:rsidR="00AA64B9" w:rsidRPr="00AA64B9"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Kui </w:t>
      </w:r>
      <w:r w:rsidR="00F728F0" w:rsidRPr="00F728F0"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perearsti nimistusse kantud isikute arv ületab nimistu piirsuurust või nimistu</w:t>
      </w:r>
      <w:del w:id="5" w:author="Mari Koik" w:date="2024-03-05T11:03:00Z">
        <w:r w:rsidR="00F728F0" w:rsidRPr="00F728F0" w:rsidDel="001C026C">
          <w:rPr>
            <w:rStyle w:val="cf01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delText>le</w:delText>
        </w:r>
      </w:del>
      <w:ins w:id="6" w:author="Mari Koik" w:date="2024-03-05T11:03:00Z">
        <w:r w:rsidR="001C026C">
          <w:rPr>
            <w:rStyle w:val="cf01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 xml:space="preserve"> jaoks</w:t>
        </w:r>
      </w:ins>
      <w:r w:rsidR="00F728F0" w:rsidRPr="00F728F0"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, kuhu </w:t>
      </w:r>
      <w:r w:rsidR="00AA64B9" w:rsidRPr="00AA64B9"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isik kuulub</w:t>
      </w:r>
      <w:r w:rsidR="00F728F0" w:rsidRPr="00F728F0"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,</w:t>
      </w:r>
      <w:r w:rsidR="00AA64B9" w:rsidRPr="00AA64B9"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ei ole </w:t>
      </w:r>
      <w:r w:rsidR="00F728F0" w:rsidRPr="00F728F0"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konkurs</w:t>
      </w:r>
      <w:del w:id="7" w:author="Helen Uustalu" w:date="2024-03-05T09:40:00Z">
        <w:r w:rsidR="00F728F0" w:rsidRPr="00F728F0" w:rsidDel="008C6C16">
          <w:rPr>
            <w:rStyle w:val="cf01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delText>s</w:delText>
        </w:r>
      </w:del>
      <w:r w:rsidR="00F728F0" w:rsidRPr="00F728F0"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i</w:t>
      </w:r>
      <w:r w:rsidR="00AA64B9" w:rsidRPr="00AA64B9"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korras leitud perearsti ega asendajat, võib Tervisekassa </w:t>
      </w:r>
      <w:r w:rsidR="00F728F0" w:rsidRPr="00F728F0"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nimistu piirsuurust arvestades </w:t>
      </w:r>
      <w:r w:rsidR="00AA64B9" w:rsidRPr="00AA64B9"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määrata isiku Eesti rahvastikuregistri elukoha aadressi alusel teise perearsti nimistusse. </w:t>
      </w:r>
      <w:r w:rsidR="00F728F0" w:rsidRPr="00F728F0"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Kui käesoleva paragrahvi lõike 4</w:t>
      </w:r>
      <w:r w:rsidR="00F728F0" w:rsidRPr="008F66B1"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en-GB"/>
        </w:rPr>
        <w:t>1</w:t>
      </w:r>
      <w:r w:rsidR="00F728F0" w:rsidRPr="00F728F0"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punktis 1 sätestatud piirsuurusega nimistusse kuulub rohkem kui 800 ravikindlustamata isikut, on Tervisekassal õigus perearsti avalduse alusel määrata ravikindlustamata isik, kelle rahvastikuregistrijärgne elukoht ei ole nimetatud perearsti teeninduspiirkonnas, teise perearsti nimistusse. </w:t>
      </w:r>
      <w:r w:rsidR="00AA64B9" w:rsidRPr="00AA64B9"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Tervisekassa teavitab isikut ja perearsti isiku nimistusse määramisest kirjalikult või elektrooniliselt seitsme tööpäeva jooksul otsuse tegemisest arvates.</w:t>
      </w:r>
      <w:r w:rsidR="00D6760C"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“</w:t>
      </w:r>
      <w:r w:rsidR="00892312"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;</w:t>
      </w:r>
    </w:p>
    <w:p w14:paraId="56632337" w14:textId="77777777" w:rsidR="00BD49C3" w:rsidRPr="00033A41" w:rsidRDefault="00BD49C3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E3F2C9" w14:textId="4847A1C4" w:rsidR="00F86691" w:rsidRPr="006F15A4" w:rsidRDefault="009B5AC8" w:rsidP="00D87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F86691" w:rsidRPr="006F15A4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="00F86691" w:rsidRPr="006F15A4">
        <w:rPr>
          <w:rFonts w:ascii="Times New Roman" w:eastAsia="Times New Roman" w:hAnsi="Times New Roman" w:cs="Times New Roman"/>
          <w:sz w:val="24"/>
          <w:szCs w:val="24"/>
        </w:rPr>
        <w:t xml:space="preserve"> seaduse 2. peatükki täiendatakse 2</w:t>
      </w:r>
      <w:r w:rsidR="00F86691" w:rsidRPr="006F15A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="00F86691" w:rsidRPr="006F15A4">
        <w:rPr>
          <w:rFonts w:ascii="Times New Roman" w:eastAsia="Times New Roman" w:hAnsi="Times New Roman" w:cs="Times New Roman"/>
          <w:sz w:val="24"/>
          <w:szCs w:val="24"/>
        </w:rPr>
        <w:t>. jaoga järgmises sõnastuses:</w:t>
      </w:r>
    </w:p>
    <w:p w14:paraId="4EE5CD81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09A873" w14:textId="77777777" w:rsidR="00F86691" w:rsidRPr="006F15A4" w:rsidRDefault="00F86691" w:rsidP="00D87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15A4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6F15A4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6F15A4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F15A4">
        <w:rPr>
          <w:rFonts w:ascii="Times New Roman" w:eastAsia="Times New Roman" w:hAnsi="Times New Roman" w:cs="Times New Roman"/>
          <w:b/>
          <w:bCs/>
          <w:sz w:val="24"/>
          <w:szCs w:val="24"/>
        </w:rPr>
        <w:t>. jagu</w:t>
      </w:r>
    </w:p>
    <w:p w14:paraId="4A9034C5" w14:textId="77777777" w:rsidR="00F86691" w:rsidRPr="006F15A4" w:rsidRDefault="00F86691" w:rsidP="00D87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15A4">
        <w:rPr>
          <w:rFonts w:ascii="Times New Roman" w:eastAsia="Times New Roman" w:hAnsi="Times New Roman" w:cs="Times New Roman"/>
          <w:b/>
          <w:bCs/>
          <w:sz w:val="24"/>
          <w:szCs w:val="24"/>
        </w:rPr>
        <w:t>Tervisekeskus</w:t>
      </w:r>
    </w:p>
    <w:p w14:paraId="1945401C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0B94426" w14:textId="06A4216A" w:rsidR="00F86691" w:rsidRPr="006F15A4" w:rsidRDefault="00F86691" w:rsidP="00D87E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8" w:name="_Hlk152577965"/>
      <w:r w:rsidRPr="006F15A4">
        <w:rPr>
          <w:rFonts w:ascii="Times New Roman" w:eastAsia="Times New Roman" w:hAnsi="Times New Roman" w:cs="Times New Roman"/>
          <w:b/>
          <w:bCs/>
          <w:sz w:val="24"/>
          <w:szCs w:val="24"/>
        </w:rPr>
        <w:t>§ 15</w:t>
      </w:r>
      <w:r w:rsidRPr="006F15A4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F15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Tervisekeskuse </w:t>
      </w:r>
      <w:del w:id="9" w:author="Helen Uustalu" w:date="2024-03-05T09:43:00Z">
        <w:r w:rsidRPr="006F15A4" w:rsidDel="008C6C16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delText>mõiste</w:delText>
        </w:r>
      </w:del>
      <w:ins w:id="10" w:author="Helen Uustalu" w:date="2024-03-05T09:43:00Z">
        <w:r w:rsidR="008C6C16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moodustamine</w:t>
        </w:r>
      </w:ins>
    </w:p>
    <w:p w14:paraId="2E780E58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F10C5D" w14:textId="24FAF8FF" w:rsidR="0008529B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eastAsia="Times New Roman" w:hAnsi="Times New Roman" w:cs="Times New Roman"/>
          <w:sz w:val="24"/>
          <w:szCs w:val="24"/>
        </w:rPr>
        <w:t xml:space="preserve">(1) </w:t>
      </w:r>
      <w:bookmarkStart w:id="11" w:name="_Hlk153414167"/>
      <w:r w:rsidRPr="006F15A4">
        <w:rPr>
          <w:rFonts w:ascii="Times New Roman" w:eastAsia="Times New Roman" w:hAnsi="Times New Roman" w:cs="Times New Roman"/>
          <w:sz w:val="24"/>
          <w:szCs w:val="24"/>
        </w:rPr>
        <w:t>Tervisekeskuse moodustavad</w:t>
      </w:r>
      <w:r w:rsidRPr="006F15A4" w:rsidDel="00BA46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15A4">
        <w:rPr>
          <w:rFonts w:ascii="Times New Roman" w:eastAsia="Times New Roman" w:hAnsi="Times New Roman" w:cs="Times New Roman"/>
          <w:sz w:val="24"/>
          <w:szCs w:val="24"/>
        </w:rPr>
        <w:t xml:space="preserve">samas taristus ühiselt </w:t>
      </w:r>
      <w:r w:rsidR="00033047">
        <w:rPr>
          <w:rFonts w:ascii="Times New Roman" w:eastAsia="Times New Roman" w:hAnsi="Times New Roman" w:cs="Times New Roman"/>
          <w:sz w:val="24"/>
          <w:szCs w:val="24"/>
        </w:rPr>
        <w:t>pere</w:t>
      </w:r>
      <w:r w:rsidRPr="006F15A4">
        <w:rPr>
          <w:rFonts w:ascii="Times New Roman" w:eastAsia="Times New Roman" w:hAnsi="Times New Roman" w:cs="Times New Roman"/>
          <w:sz w:val="24"/>
          <w:szCs w:val="24"/>
        </w:rPr>
        <w:t xml:space="preserve">arstiabi, </w:t>
      </w:r>
      <w:r w:rsidR="005E28E6" w:rsidRPr="005E28E6">
        <w:rPr>
          <w:rFonts w:ascii="Times New Roman" w:eastAsia="Times New Roman" w:hAnsi="Times New Roman" w:cs="Times New Roman"/>
          <w:sz w:val="24"/>
          <w:szCs w:val="24"/>
        </w:rPr>
        <w:t xml:space="preserve">ämmaemandusabi, füsioteraapiat ja õendusabi, </w:t>
      </w:r>
      <w:commentRangeStart w:id="12"/>
      <w:r w:rsidR="005E28E6" w:rsidRPr="005E28E6">
        <w:rPr>
          <w:rFonts w:ascii="Times New Roman" w:eastAsia="Times New Roman" w:hAnsi="Times New Roman" w:cs="Times New Roman"/>
          <w:sz w:val="24"/>
          <w:szCs w:val="24"/>
        </w:rPr>
        <w:t>seal</w:t>
      </w:r>
      <w:del w:id="13" w:author="Mari Koik" w:date="2024-03-05T10:39:00Z">
        <w:r w:rsidR="005E28E6" w:rsidRPr="005E28E6" w:rsidDel="00C943F8">
          <w:rPr>
            <w:rFonts w:ascii="Times New Roman" w:eastAsia="Times New Roman" w:hAnsi="Times New Roman" w:cs="Times New Roman"/>
            <w:sz w:val="24"/>
            <w:szCs w:val="24"/>
          </w:rPr>
          <w:delText xml:space="preserve"> </w:delText>
        </w:r>
      </w:del>
      <w:r w:rsidR="005E28E6" w:rsidRPr="005E28E6">
        <w:rPr>
          <w:rFonts w:ascii="Times New Roman" w:eastAsia="Times New Roman" w:hAnsi="Times New Roman" w:cs="Times New Roman"/>
          <w:sz w:val="24"/>
          <w:szCs w:val="24"/>
        </w:rPr>
        <w:t xml:space="preserve">hulgas </w:t>
      </w:r>
      <w:commentRangeEnd w:id="12"/>
      <w:r w:rsidR="00C943F8">
        <w:rPr>
          <w:rStyle w:val="Kommentaariviide"/>
        </w:rPr>
        <w:commentReference w:id="12"/>
      </w:r>
      <w:r w:rsidR="005E28E6" w:rsidRPr="005E28E6">
        <w:rPr>
          <w:rFonts w:ascii="Times New Roman" w:eastAsia="Times New Roman" w:hAnsi="Times New Roman" w:cs="Times New Roman"/>
          <w:sz w:val="24"/>
          <w:szCs w:val="24"/>
        </w:rPr>
        <w:t xml:space="preserve">koduõendusteenust osutavad isikud. Tervisekeskuse võib moodustada ka üks juriidiline isik, kes pakub kõiki eelnimetatud teenuseid. Tervisekeskuse moodustajate hulka võivad lisaks kuuluda logopeedilise ravi või psühholoogilise ravi teenust osutavad isikud. </w:t>
      </w:r>
      <w:bookmarkEnd w:id="11"/>
    </w:p>
    <w:p w14:paraId="5D5A2A5E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183C67" w14:textId="31350C20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>(2) T</w:t>
      </w:r>
      <w:del w:id="14" w:author="Helen Uustalu" w:date="2024-03-05T09:44:00Z">
        <w:r w:rsidRPr="006F15A4" w:rsidDel="008C6C16">
          <w:rPr>
            <w:rFonts w:ascii="Times New Roman" w:hAnsi="Times New Roman" w:cs="Times New Roman"/>
            <w:sz w:val="24"/>
            <w:szCs w:val="24"/>
          </w:rPr>
          <w:delText>ervisekeskuse osaks loetakse t</w:delText>
        </w:r>
      </w:del>
      <w:r w:rsidRPr="006F15A4">
        <w:rPr>
          <w:rFonts w:ascii="Times New Roman" w:hAnsi="Times New Roman" w:cs="Times New Roman"/>
          <w:sz w:val="24"/>
          <w:szCs w:val="24"/>
        </w:rPr>
        <w:t xml:space="preserve">ervisekeskuses tegutseva </w:t>
      </w:r>
      <w:r w:rsidR="006F15A4">
        <w:rPr>
          <w:rFonts w:ascii="Times New Roman" w:hAnsi="Times New Roman" w:cs="Times New Roman"/>
          <w:sz w:val="24"/>
          <w:szCs w:val="24"/>
        </w:rPr>
        <w:t>perearstiabi</w:t>
      </w:r>
      <w:r w:rsidRPr="006F15A4">
        <w:rPr>
          <w:rFonts w:ascii="Times New Roman" w:hAnsi="Times New Roman" w:cs="Times New Roman"/>
          <w:sz w:val="24"/>
          <w:szCs w:val="24"/>
        </w:rPr>
        <w:t xml:space="preserve"> osutaja tegevusloal kajastuv tervisekeskuse asukohast erinev tegevuskoht</w:t>
      </w:r>
      <w:ins w:id="15" w:author="Helen Uustalu" w:date="2024-03-05T09:44:00Z">
        <w:r w:rsidR="008C6C16">
          <w:rPr>
            <w:rFonts w:ascii="Times New Roman" w:hAnsi="Times New Roman" w:cs="Times New Roman"/>
            <w:sz w:val="24"/>
            <w:szCs w:val="24"/>
          </w:rPr>
          <w:t xml:space="preserve"> loetakse tervisekeskuse osaks</w:t>
        </w:r>
      </w:ins>
      <w:r w:rsidRPr="006F15A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7D2169C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BA1452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>(3) Tervisekeskuse liigid ja nõuded</w:t>
      </w:r>
      <w:r w:rsidRPr="006F15A4" w:rsidDel="00EC10A3">
        <w:rPr>
          <w:rFonts w:ascii="Times New Roman" w:hAnsi="Times New Roman" w:cs="Times New Roman"/>
          <w:sz w:val="24"/>
          <w:szCs w:val="24"/>
        </w:rPr>
        <w:t xml:space="preserve"> </w:t>
      </w:r>
      <w:r w:rsidRPr="006F15A4">
        <w:rPr>
          <w:rFonts w:ascii="Times New Roman" w:hAnsi="Times New Roman" w:cs="Times New Roman"/>
          <w:sz w:val="24"/>
          <w:szCs w:val="24"/>
        </w:rPr>
        <w:t>tervisekeskuse liikidele kehtestab valdkonna eest vastutav minister määrusega.“;</w:t>
      </w:r>
    </w:p>
    <w:bookmarkEnd w:id="8"/>
    <w:p w14:paraId="16A6D98B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618500" w14:textId="01666B4C" w:rsidR="00F86691" w:rsidRPr="006F15A4" w:rsidRDefault="005C699A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F86691" w:rsidRPr="006F15A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86691" w:rsidRPr="006F15A4">
        <w:rPr>
          <w:rFonts w:ascii="Times New Roman" w:hAnsi="Times New Roman" w:cs="Times New Roman"/>
          <w:sz w:val="24"/>
          <w:szCs w:val="24"/>
        </w:rPr>
        <w:t xml:space="preserve"> paragrahvi 57 lõige 3</w:t>
      </w:r>
      <w:r w:rsidR="00F86691" w:rsidRPr="006F15A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F86691" w:rsidRPr="006F15A4">
        <w:rPr>
          <w:rFonts w:ascii="Times New Roman" w:hAnsi="Times New Roman" w:cs="Times New Roman"/>
          <w:sz w:val="24"/>
          <w:szCs w:val="24"/>
        </w:rPr>
        <w:t xml:space="preserve"> muudetakse ja sõnastatakse järgmiselt:</w:t>
      </w:r>
    </w:p>
    <w:p w14:paraId="1D3822AD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96F9E1" w14:textId="192A22F0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>„(3</w:t>
      </w:r>
      <w:r w:rsidRPr="006F15A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F15A4">
        <w:rPr>
          <w:rFonts w:ascii="Times New Roman" w:hAnsi="Times New Roman" w:cs="Times New Roman"/>
          <w:sz w:val="24"/>
          <w:szCs w:val="24"/>
        </w:rPr>
        <w:t xml:space="preserve">) Käesoleva paragrahvi lõikes 3 sätestatud juhul võib perearsti nimistusse kuuluvaid isikuid teenindada </w:t>
      </w:r>
      <w:r w:rsidR="00360D35" w:rsidRPr="006F15A4">
        <w:rPr>
          <w:rFonts w:ascii="Times New Roman" w:hAnsi="Times New Roman" w:cs="Times New Roman"/>
          <w:sz w:val="24"/>
          <w:szCs w:val="24"/>
        </w:rPr>
        <w:t>perearstiabi</w:t>
      </w:r>
      <w:r w:rsidRPr="006F15A4">
        <w:rPr>
          <w:rFonts w:ascii="Times New Roman" w:hAnsi="Times New Roman" w:cs="Times New Roman"/>
          <w:sz w:val="24"/>
          <w:szCs w:val="24"/>
        </w:rPr>
        <w:t xml:space="preserve"> tegevusluba omav isik Tervisekassa otsuse alusel:</w:t>
      </w:r>
    </w:p>
    <w:p w14:paraId="73FCD499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>1) tervisekeskuses;</w:t>
      </w:r>
    </w:p>
    <w:p w14:paraId="4574E3B3" w14:textId="7CBADFC4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>2) tervisekeskuse väliselt, kui avaliku konkursi korras ei ole võimalik</w:t>
      </w:r>
      <w:r w:rsidRPr="006F15A4" w:rsidDel="006332B9">
        <w:rPr>
          <w:rFonts w:ascii="Times New Roman" w:hAnsi="Times New Roman" w:cs="Times New Roman"/>
          <w:sz w:val="24"/>
          <w:szCs w:val="24"/>
        </w:rPr>
        <w:t xml:space="preserve"> </w:t>
      </w:r>
      <w:r w:rsidRPr="006F15A4">
        <w:rPr>
          <w:rFonts w:ascii="Times New Roman" w:hAnsi="Times New Roman" w:cs="Times New Roman"/>
          <w:sz w:val="24"/>
          <w:szCs w:val="24"/>
        </w:rPr>
        <w:t xml:space="preserve">perearsti kohta täita ja </w:t>
      </w:r>
      <w:commentRangeStart w:id="16"/>
      <w:r w:rsidRPr="006F15A4">
        <w:rPr>
          <w:rFonts w:ascii="Times New Roman" w:hAnsi="Times New Roman" w:cs="Times New Roman"/>
          <w:sz w:val="24"/>
          <w:szCs w:val="24"/>
        </w:rPr>
        <w:t>nimistu</w:t>
      </w:r>
      <w:del w:id="17" w:author="Mari Koik" w:date="2024-03-05T10:43:00Z">
        <w:r w:rsidRPr="006F15A4" w:rsidDel="00996575">
          <w:rPr>
            <w:rFonts w:ascii="Times New Roman" w:hAnsi="Times New Roman" w:cs="Times New Roman"/>
            <w:sz w:val="24"/>
            <w:szCs w:val="24"/>
          </w:rPr>
          <w:delText>le</w:delText>
        </w:r>
      </w:del>
      <w:ins w:id="18" w:author="Mari Koik" w:date="2024-03-05T10:43:00Z">
        <w:r w:rsidR="00996575">
          <w:rPr>
            <w:rFonts w:ascii="Times New Roman" w:hAnsi="Times New Roman" w:cs="Times New Roman"/>
            <w:sz w:val="24"/>
            <w:szCs w:val="24"/>
          </w:rPr>
          <w:t xml:space="preserve"> jaoks</w:t>
        </w:r>
      </w:ins>
      <w:r w:rsidRPr="006F15A4">
        <w:rPr>
          <w:rFonts w:ascii="Times New Roman" w:hAnsi="Times New Roman" w:cs="Times New Roman"/>
          <w:sz w:val="24"/>
          <w:szCs w:val="24"/>
        </w:rPr>
        <w:t xml:space="preserve"> ei ole võimalik leida asenda</w:t>
      </w:r>
      <w:ins w:id="19" w:author="Mari Koik" w:date="2024-03-05T10:40:00Z">
        <w:r w:rsidR="00C943F8">
          <w:rPr>
            <w:rFonts w:ascii="Times New Roman" w:hAnsi="Times New Roman" w:cs="Times New Roman"/>
            <w:sz w:val="24"/>
            <w:szCs w:val="24"/>
          </w:rPr>
          <w:t>v</w:t>
        </w:r>
      </w:ins>
      <w:del w:id="20" w:author="Mari Koik" w:date="2024-03-05T10:41:00Z">
        <w:r w:rsidRPr="006F15A4" w:rsidDel="00996575">
          <w:rPr>
            <w:rFonts w:ascii="Times New Roman" w:hAnsi="Times New Roman" w:cs="Times New Roman"/>
            <w:sz w:val="24"/>
            <w:szCs w:val="24"/>
          </w:rPr>
          <w:delText>j</w:delText>
        </w:r>
      </w:del>
      <w:r w:rsidRPr="006F15A4">
        <w:rPr>
          <w:rFonts w:ascii="Times New Roman" w:hAnsi="Times New Roman" w:cs="Times New Roman"/>
          <w:sz w:val="24"/>
          <w:szCs w:val="24"/>
        </w:rPr>
        <w:t xml:space="preserve">at </w:t>
      </w:r>
      <w:ins w:id="21" w:author="Mari Koik" w:date="2024-03-05T10:41:00Z">
        <w:r w:rsidR="00996575">
          <w:rPr>
            <w:rFonts w:ascii="Times New Roman" w:hAnsi="Times New Roman" w:cs="Times New Roman"/>
            <w:sz w:val="24"/>
            <w:szCs w:val="24"/>
          </w:rPr>
          <w:t>pere</w:t>
        </w:r>
      </w:ins>
      <w:r w:rsidRPr="006F15A4">
        <w:rPr>
          <w:rFonts w:ascii="Times New Roman" w:hAnsi="Times New Roman" w:cs="Times New Roman"/>
          <w:sz w:val="24"/>
          <w:szCs w:val="24"/>
        </w:rPr>
        <w:t>arsti ega tervisekeskus</w:t>
      </w:r>
      <w:ins w:id="22" w:author="Mari Koik" w:date="2024-03-05T10:41:00Z">
        <w:r w:rsidR="00996575">
          <w:rPr>
            <w:rFonts w:ascii="Times New Roman" w:hAnsi="Times New Roman" w:cs="Times New Roman"/>
            <w:sz w:val="24"/>
            <w:szCs w:val="24"/>
          </w:rPr>
          <w:t>t</w:t>
        </w:r>
      </w:ins>
      <w:del w:id="23" w:author="Mari Koik" w:date="2024-03-05T10:41:00Z">
        <w:r w:rsidRPr="006F15A4" w:rsidDel="00996575">
          <w:rPr>
            <w:rFonts w:ascii="Times New Roman" w:hAnsi="Times New Roman" w:cs="Times New Roman"/>
            <w:sz w:val="24"/>
            <w:szCs w:val="24"/>
          </w:rPr>
          <w:delText>e näol</w:delText>
        </w:r>
      </w:del>
      <w:commentRangeEnd w:id="16"/>
      <w:r w:rsidR="00996575">
        <w:rPr>
          <w:rStyle w:val="Kommentaariviide"/>
        </w:rPr>
        <w:commentReference w:id="16"/>
      </w:r>
      <w:r w:rsidRPr="006F15A4">
        <w:rPr>
          <w:rFonts w:ascii="Times New Roman" w:hAnsi="Times New Roman" w:cs="Times New Roman"/>
          <w:sz w:val="24"/>
          <w:szCs w:val="24"/>
        </w:rPr>
        <w:t>.“;</w:t>
      </w:r>
    </w:p>
    <w:p w14:paraId="30501615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DA4096" w14:textId="0A414129" w:rsidR="009E5E0F" w:rsidRDefault="005C699A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F86691" w:rsidRPr="006F15A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86691" w:rsidRPr="006F15A4">
        <w:rPr>
          <w:rFonts w:ascii="Times New Roman" w:hAnsi="Times New Roman" w:cs="Times New Roman"/>
          <w:sz w:val="24"/>
          <w:szCs w:val="24"/>
        </w:rPr>
        <w:t xml:space="preserve"> paragrahvi 57 lõige 3</w:t>
      </w:r>
      <w:r w:rsidR="00F86691" w:rsidRPr="006F15A4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F86691" w:rsidRPr="006F15A4">
        <w:rPr>
          <w:rFonts w:ascii="Times New Roman" w:hAnsi="Times New Roman" w:cs="Times New Roman"/>
          <w:sz w:val="24"/>
          <w:szCs w:val="24"/>
        </w:rPr>
        <w:t xml:space="preserve"> </w:t>
      </w:r>
      <w:r w:rsidR="009E5E0F">
        <w:rPr>
          <w:rFonts w:ascii="Times New Roman" w:hAnsi="Times New Roman" w:cs="Times New Roman"/>
          <w:sz w:val="24"/>
          <w:szCs w:val="24"/>
        </w:rPr>
        <w:t>muudetakse ja sõnastatakse järgmiselt:</w:t>
      </w:r>
    </w:p>
    <w:p w14:paraId="4539056A" w14:textId="77777777" w:rsidR="009E5E0F" w:rsidRDefault="009E5E0F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6BE51F" w14:textId="43FA840A" w:rsidR="00F86691" w:rsidRPr="006F15A4" w:rsidRDefault="009E5E0F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D6760C">
        <w:rPr>
          <w:rFonts w:ascii="Times New Roman" w:hAnsi="Times New Roman" w:cs="Times New Roman"/>
          <w:sz w:val="24"/>
          <w:szCs w:val="24"/>
        </w:rPr>
        <w:t>(3</w:t>
      </w:r>
      <w:r w:rsidR="00D6760C" w:rsidRPr="00D6760C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D6760C">
        <w:rPr>
          <w:rFonts w:ascii="Times New Roman" w:hAnsi="Times New Roman" w:cs="Times New Roman"/>
          <w:sz w:val="24"/>
          <w:szCs w:val="24"/>
        </w:rPr>
        <w:t xml:space="preserve">) </w:t>
      </w:r>
      <w:r w:rsidR="00053BAC" w:rsidRPr="00053BAC">
        <w:rPr>
          <w:rFonts w:ascii="Times New Roman" w:hAnsi="Times New Roman" w:cs="Times New Roman"/>
          <w:sz w:val="24"/>
          <w:szCs w:val="24"/>
        </w:rPr>
        <w:t>Käesoleva paragrahvi lõikes 3</w:t>
      </w:r>
      <w:r w:rsidR="00053BAC" w:rsidRPr="008F66B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053BAC" w:rsidRPr="00053BAC">
        <w:rPr>
          <w:rFonts w:ascii="Times New Roman" w:hAnsi="Times New Roman" w:cs="Times New Roman"/>
          <w:sz w:val="24"/>
          <w:szCs w:val="24"/>
        </w:rPr>
        <w:t xml:space="preserve"> nimetatud töökorraldus võib kesta kuni üks aasta</w:t>
      </w:r>
      <w:r w:rsidR="00053BAC">
        <w:rPr>
          <w:rFonts w:ascii="Times New Roman" w:hAnsi="Times New Roman" w:cs="Times New Roman"/>
          <w:sz w:val="24"/>
          <w:szCs w:val="24"/>
        </w:rPr>
        <w:t xml:space="preserve"> </w:t>
      </w:r>
      <w:r w:rsidR="00F86691" w:rsidRPr="006F15A4">
        <w:rPr>
          <w:rFonts w:ascii="Times New Roman" w:hAnsi="Times New Roman" w:cs="Times New Roman"/>
          <w:sz w:val="24"/>
          <w:szCs w:val="24"/>
        </w:rPr>
        <w:t>või kui avaliku konkursi korras ei ole võimalik perearsti kohta täita ja see on vajalik, arvestades tervishoiu strateegilisi suundasid, võib pikaajaline asendamine kesta kuni viis aastat.“;</w:t>
      </w:r>
    </w:p>
    <w:p w14:paraId="27481AD2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69C872" w14:textId="0AA663B6" w:rsidR="00F86691" w:rsidRPr="006F15A4" w:rsidRDefault="005C699A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F86691" w:rsidRPr="006F15A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86691" w:rsidRPr="006F15A4">
        <w:rPr>
          <w:rFonts w:ascii="Times New Roman" w:hAnsi="Times New Roman" w:cs="Times New Roman"/>
          <w:sz w:val="24"/>
          <w:szCs w:val="24"/>
        </w:rPr>
        <w:t xml:space="preserve"> seadust täiendatakse §-dega 72</w:t>
      </w:r>
      <w:r w:rsidR="00635C02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="00F86691" w:rsidRPr="006F15A4">
        <w:rPr>
          <w:rFonts w:ascii="Times New Roman" w:hAnsi="Times New Roman" w:cs="Times New Roman"/>
          <w:sz w:val="24"/>
          <w:szCs w:val="24"/>
        </w:rPr>
        <w:t xml:space="preserve"> ja 72</w:t>
      </w:r>
      <w:r w:rsidR="00635C02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="00F86691" w:rsidRPr="006F15A4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7A3B87F7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DC04AB" w14:textId="181AFF5A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>„</w:t>
      </w:r>
      <w:r w:rsidRPr="006F15A4">
        <w:rPr>
          <w:rFonts w:ascii="Times New Roman" w:hAnsi="Times New Roman" w:cs="Times New Roman"/>
          <w:b/>
          <w:bCs/>
          <w:sz w:val="24"/>
          <w:szCs w:val="24"/>
        </w:rPr>
        <w:t>§ 72</w:t>
      </w:r>
      <w:r w:rsidR="00FA2505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9</w:t>
      </w:r>
      <w:r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. Nimistuväliste isikute teenindamise mõju </w:t>
      </w:r>
      <w:r w:rsidR="00C12219">
        <w:rPr>
          <w:rFonts w:ascii="Times New Roman" w:hAnsi="Times New Roman" w:cs="Times New Roman"/>
          <w:b/>
          <w:bCs/>
          <w:sz w:val="24"/>
          <w:szCs w:val="24"/>
        </w:rPr>
        <w:t>järel</w:t>
      </w:r>
      <w:r w:rsidRPr="006F15A4">
        <w:rPr>
          <w:rFonts w:ascii="Times New Roman" w:hAnsi="Times New Roman" w:cs="Times New Roman"/>
          <w:b/>
          <w:bCs/>
          <w:sz w:val="24"/>
          <w:szCs w:val="24"/>
        </w:rPr>
        <w:t>hindamine</w:t>
      </w:r>
    </w:p>
    <w:p w14:paraId="0BABEA5E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4ACE3F" w14:textId="40CEE3E2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 xml:space="preserve">Sotsiaalministeerium </w:t>
      </w:r>
      <w:del w:id="24" w:author="Mari Koik" w:date="2024-03-05T10:43:00Z">
        <w:r w:rsidR="00F83C9F" w:rsidDel="00996575">
          <w:rPr>
            <w:rFonts w:ascii="Times New Roman" w:hAnsi="Times New Roman" w:cs="Times New Roman"/>
            <w:sz w:val="24"/>
            <w:szCs w:val="24"/>
          </w:rPr>
          <w:delText>viib läbi</w:delText>
        </w:r>
      </w:del>
      <w:ins w:id="25" w:author="Mari Koik" w:date="2024-03-05T10:43:00Z">
        <w:r w:rsidR="00996575">
          <w:rPr>
            <w:rFonts w:ascii="Times New Roman" w:hAnsi="Times New Roman" w:cs="Times New Roman"/>
            <w:sz w:val="24"/>
            <w:szCs w:val="24"/>
          </w:rPr>
          <w:t>teeb</w:t>
        </w:r>
      </w:ins>
      <w:r w:rsidR="00F83C9F">
        <w:rPr>
          <w:rFonts w:ascii="Times New Roman" w:hAnsi="Times New Roman" w:cs="Times New Roman"/>
          <w:sz w:val="24"/>
          <w:szCs w:val="24"/>
        </w:rPr>
        <w:t xml:space="preserve"> </w:t>
      </w:r>
      <w:del w:id="26" w:author="Mari Koik" w:date="2024-03-05T11:07:00Z">
        <w:r w:rsidR="00F83C9F" w:rsidDel="001C026C">
          <w:rPr>
            <w:rFonts w:ascii="Times New Roman" w:hAnsi="Times New Roman" w:cs="Times New Roman"/>
            <w:sz w:val="24"/>
            <w:szCs w:val="24"/>
          </w:rPr>
          <w:delText>järelhindamise</w:delText>
        </w:r>
        <w:r w:rsidR="00F83C9F" w:rsidRPr="006F15A4" w:rsidDel="001C026C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Pr="006F15A4">
        <w:rPr>
          <w:rFonts w:ascii="Times New Roman" w:hAnsi="Times New Roman" w:cs="Times New Roman"/>
          <w:sz w:val="24"/>
          <w:szCs w:val="24"/>
        </w:rPr>
        <w:t xml:space="preserve">hiljemalt 2029. aasta 1. jaanuariks </w:t>
      </w:r>
      <w:ins w:id="27" w:author="Mari Koik" w:date="2024-03-05T11:07:00Z">
        <w:r w:rsidR="001C026C">
          <w:rPr>
            <w:rFonts w:ascii="Times New Roman" w:hAnsi="Times New Roman" w:cs="Times New Roman"/>
            <w:sz w:val="24"/>
            <w:szCs w:val="24"/>
          </w:rPr>
          <w:t>järelhindamise</w:t>
        </w:r>
        <w:r w:rsidR="001C026C" w:rsidRPr="006F15A4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6F15A4">
        <w:rPr>
          <w:rFonts w:ascii="Times New Roman" w:hAnsi="Times New Roman" w:cs="Times New Roman"/>
          <w:sz w:val="24"/>
          <w:szCs w:val="24"/>
        </w:rPr>
        <w:t>käesoleva seaduse § 7 lõigetes 5 ja 6 sätestatud regulatsiooni rakendamise mõju ja tulemuslikkus</w:t>
      </w:r>
      <w:r w:rsidR="008923C3">
        <w:rPr>
          <w:rFonts w:ascii="Times New Roman" w:hAnsi="Times New Roman" w:cs="Times New Roman"/>
          <w:sz w:val="24"/>
          <w:szCs w:val="24"/>
        </w:rPr>
        <w:t xml:space="preserve">e </w:t>
      </w:r>
      <w:del w:id="28" w:author="Mari Koik" w:date="2024-03-05T11:08:00Z">
        <w:r w:rsidR="008923C3" w:rsidDel="001C026C">
          <w:rPr>
            <w:rFonts w:ascii="Times New Roman" w:hAnsi="Times New Roman" w:cs="Times New Roman"/>
            <w:sz w:val="24"/>
            <w:szCs w:val="24"/>
          </w:rPr>
          <w:delText>hindamiseks</w:delText>
        </w:r>
        <w:r w:rsidRPr="006F15A4" w:rsidDel="001C026C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ins w:id="29" w:author="Mari Koik" w:date="2024-03-05T11:08:00Z">
        <w:r w:rsidR="001C026C">
          <w:rPr>
            <w:rFonts w:ascii="Times New Roman" w:hAnsi="Times New Roman" w:cs="Times New Roman"/>
            <w:sz w:val="24"/>
            <w:szCs w:val="24"/>
          </w:rPr>
          <w:t xml:space="preserve">kohta </w:t>
        </w:r>
      </w:ins>
      <w:r w:rsidRPr="006F15A4">
        <w:rPr>
          <w:rFonts w:ascii="Times New Roman" w:hAnsi="Times New Roman" w:cs="Times New Roman"/>
          <w:sz w:val="24"/>
          <w:szCs w:val="24"/>
        </w:rPr>
        <w:t>ning esitab vajaduse</w:t>
      </w:r>
      <w:r w:rsidR="008E1651">
        <w:rPr>
          <w:rFonts w:ascii="Times New Roman" w:hAnsi="Times New Roman" w:cs="Times New Roman"/>
          <w:sz w:val="24"/>
          <w:szCs w:val="24"/>
        </w:rPr>
        <w:t xml:space="preserve">l </w:t>
      </w:r>
      <w:r w:rsidRPr="006F15A4">
        <w:rPr>
          <w:rFonts w:ascii="Times New Roman" w:hAnsi="Times New Roman" w:cs="Times New Roman"/>
          <w:sz w:val="24"/>
          <w:szCs w:val="24"/>
        </w:rPr>
        <w:t>ettepanekud regulatsiooni muutmiseks.</w:t>
      </w:r>
    </w:p>
    <w:p w14:paraId="19D72646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E407AB" w14:textId="0D3DFDC3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>§ 72</w:t>
      </w:r>
      <w:r w:rsidR="00FA2505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10</w:t>
      </w:r>
      <w:r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60D35" w:rsidRPr="006F15A4">
        <w:rPr>
          <w:rFonts w:ascii="Times New Roman" w:hAnsi="Times New Roman" w:cs="Times New Roman"/>
          <w:b/>
          <w:bCs/>
          <w:sz w:val="24"/>
          <w:szCs w:val="24"/>
        </w:rPr>
        <w:t>Perearstiabi</w:t>
      </w:r>
      <w:r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 osutaja poolt nimistusse kuuluvate isikute teenindamise mõju </w:t>
      </w:r>
      <w:r w:rsidR="00C12219">
        <w:rPr>
          <w:rFonts w:ascii="Times New Roman" w:hAnsi="Times New Roman" w:cs="Times New Roman"/>
          <w:b/>
          <w:bCs/>
          <w:sz w:val="24"/>
          <w:szCs w:val="24"/>
        </w:rPr>
        <w:t>järel</w:t>
      </w:r>
      <w:r w:rsidRPr="006F15A4">
        <w:rPr>
          <w:rFonts w:ascii="Times New Roman" w:hAnsi="Times New Roman" w:cs="Times New Roman"/>
          <w:b/>
          <w:bCs/>
          <w:sz w:val="24"/>
          <w:szCs w:val="24"/>
        </w:rPr>
        <w:t>hindamine</w:t>
      </w:r>
    </w:p>
    <w:p w14:paraId="60072CD2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4F5E51" w14:textId="4598D32B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 xml:space="preserve">Sotsiaalministeerium </w:t>
      </w:r>
      <w:del w:id="30" w:author="Mari Koik" w:date="2024-03-05T10:44:00Z">
        <w:r w:rsidR="00F83C9F" w:rsidDel="00996575">
          <w:rPr>
            <w:rFonts w:ascii="Times New Roman" w:hAnsi="Times New Roman" w:cs="Times New Roman"/>
            <w:sz w:val="24"/>
            <w:szCs w:val="24"/>
          </w:rPr>
          <w:delText>viib läbi</w:delText>
        </w:r>
      </w:del>
      <w:ins w:id="31" w:author="Mari Koik" w:date="2024-03-05T10:44:00Z">
        <w:r w:rsidR="00996575">
          <w:rPr>
            <w:rFonts w:ascii="Times New Roman" w:hAnsi="Times New Roman" w:cs="Times New Roman"/>
            <w:sz w:val="24"/>
            <w:szCs w:val="24"/>
          </w:rPr>
          <w:t>teeb</w:t>
        </w:r>
      </w:ins>
      <w:r w:rsidR="00F83C9F">
        <w:rPr>
          <w:rFonts w:ascii="Times New Roman" w:hAnsi="Times New Roman" w:cs="Times New Roman"/>
          <w:sz w:val="24"/>
          <w:szCs w:val="24"/>
        </w:rPr>
        <w:t xml:space="preserve"> </w:t>
      </w:r>
      <w:del w:id="32" w:author="Mari Koik" w:date="2024-03-05T11:07:00Z">
        <w:r w:rsidR="00F83C9F" w:rsidDel="001C026C">
          <w:rPr>
            <w:rFonts w:ascii="Times New Roman" w:hAnsi="Times New Roman" w:cs="Times New Roman"/>
            <w:sz w:val="24"/>
            <w:szCs w:val="24"/>
          </w:rPr>
          <w:delText>järelhindamise</w:delText>
        </w:r>
        <w:r w:rsidR="00F83C9F" w:rsidRPr="006F15A4" w:rsidDel="001C026C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Pr="006F15A4">
        <w:rPr>
          <w:rFonts w:ascii="Times New Roman" w:hAnsi="Times New Roman" w:cs="Times New Roman"/>
          <w:sz w:val="24"/>
          <w:szCs w:val="24"/>
        </w:rPr>
        <w:t xml:space="preserve">hiljemalt 2029. aasta 1. jaanuariks </w:t>
      </w:r>
      <w:ins w:id="33" w:author="Mari Koik" w:date="2024-03-05T11:07:00Z">
        <w:r w:rsidR="001C026C">
          <w:rPr>
            <w:rFonts w:ascii="Times New Roman" w:hAnsi="Times New Roman" w:cs="Times New Roman"/>
            <w:sz w:val="24"/>
            <w:szCs w:val="24"/>
          </w:rPr>
          <w:t>järelhindamise</w:t>
        </w:r>
        <w:r w:rsidR="001C026C" w:rsidRPr="006F15A4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6F15A4">
        <w:rPr>
          <w:rFonts w:ascii="Times New Roman" w:hAnsi="Times New Roman" w:cs="Times New Roman"/>
          <w:sz w:val="24"/>
          <w:szCs w:val="24"/>
        </w:rPr>
        <w:t>käesoleva seaduse § 57 lõi</w:t>
      </w:r>
      <w:ins w:id="34" w:author="Helen Uustalu" w:date="2024-03-05T09:49:00Z">
        <w:r w:rsidR="00F16476">
          <w:rPr>
            <w:rFonts w:ascii="Times New Roman" w:hAnsi="Times New Roman" w:cs="Times New Roman"/>
            <w:sz w:val="24"/>
            <w:szCs w:val="24"/>
          </w:rPr>
          <w:t>k</w:t>
        </w:r>
      </w:ins>
      <w:del w:id="35" w:author="Helen Uustalu" w:date="2024-03-05T09:49:00Z">
        <w:r w:rsidRPr="006F15A4" w:rsidDel="00F16476">
          <w:rPr>
            <w:rFonts w:ascii="Times New Roman" w:hAnsi="Times New Roman" w:cs="Times New Roman"/>
            <w:sz w:val="24"/>
            <w:szCs w:val="24"/>
          </w:rPr>
          <w:delText>g</w:delText>
        </w:r>
      </w:del>
      <w:r w:rsidRPr="006F15A4">
        <w:rPr>
          <w:rFonts w:ascii="Times New Roman" w:hAnsi="Times New Roman" w:cs="Times New Roman"/>
          <w:sz w:val="24"/>
          <w:szCs w:val="24"/>
        </w:rPr>
        <w:t>e 3</w:t>
      </w:r>
      <w:r w:rsidRPr="006F15A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F15A4">
        <w:rPr>
          <w:rFonts w:ascii="Times New Roman" w:hAnsi="Times New Roman" w:cs="Times New Roman"/>
          <w:sz w:val="24"/>
          <w:szCs w:val="24"/>
        </w:rPr>
        <w:t xml:space="preserve"> punktis 2 ja lõikes 3</w:t>
      </w:r>
      <w:r w:rsidRPr="006F15A4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6F15A4">
        <w:rPr>
          <w:rFonts w:ascii="Times New Roman" w:hAnsi="Times New Roman" w:cs="Times New Roman"/>
          <w:sz w:val="24"/>
          <w:szCs w:val="24"/>
        </w:rPr>
        <w:t xml:space="preserve"> sätestatud </w:t>
      </w:r>
      <w:r w:rsidR="00360D35" w:rsidRPr="006F15A4">
        <w:rPr>
          <w:rFonts w:ascii="Times New Roman" w:hAnsi="Times New Roman" w:cs="Times New Roman"/>
          <w:sz w:val="24"/>
          <w:szCs w:val="24"/>
        </w:rPr>
        <w:t>perearstiabi</w:t>
      </w:r>
      <w:r w:rsidRPr="006F15A4">
        <w:rPr>
          <w:rFonts w:ascii="Times New Roman" w:hAnsi="Times New Roman" w:cs="Times New Roman"/>
          <w:sz w:val="24"/>
          <w:szCs w:val="24"/>
        </w:rPr>
        <w:t xml:space="preserve"> tegevusluba omava isiku poolt tervisekeskuse väliselt perearsti nimistusse kuuluvatele isikutele asenduse korras teenuse osutamise regulatsiooni rakendamise mõju ja tulemuslikkus</w:t>
      </w:r>
      <w:r w:rsidR="008923C3">
        <w:rPr>
          <w:rFonts w:ascii="Times New Roman" w:hAnsi="Times New Roman" w:cs="Times New Roman"/>
          <w:sz w:val="24"/>
          <w:szCs w:val="24"/>
        </w:rPr>
        <w:t xml:space="preserve">e </w:t>
      </w:r>
      <w:del w:id="36" w:author="Mari Koik" w:date="2024-03-05T11:08:00Z">
        <w:r w:rsidR="008923C3" w:rsidDel="001C026C">
          <w:rPr>
            <w:rFonts w:ascii="Times New Roman" w:hAnsi="Times New Roman" w:cs="Times New Roman"/>
            <w:sz w:val="24"/>
            <w:szCs w:val="24"/>
          </w:rPr>
          <w:delText>hindamiseks</w:delText>
        </w:r>
        <w:r w:rsidRPr="006F15A4" w:rsidDel="001C026C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ins w:id="37" w:author="Mari Koik" w:date="2024-03-05T11:08:00Z">
        <w:r w:rsidR="001C026C">
          <w:rPr>
            <w:rFonts w:ascii="Times New Roman" w:hAnsi="Times New Roman" w:cs="Times New Roman"/>
            <w:sz w:val="24"/>
            <w:szCs w:val="24"/>
          </w:rPr>
          <w:t>kohta</w:t>
        </w:r>
        <w:r w:rsidR="001C026C" w:rsidRPr="006F15A4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6F15A4">
        <w:rPr>
          <w:rFonts w:ascii="Times New Roman" w:hAnsi="Times New Roman" w:cs="Times New Roman"/>
          <w:sz w:val="24"/>
          <w:szCs w:val="24"/>
        </w:rPr>
        <w:t xml:space="preserve">ning esitab vajadusel ettepanekud regulatsiooni muutmiseks.”. </w:t>
      </w:r>
    </w:p>
    <w:p w14:paraId="4ACEAF38" w14:textId="412AFDF6" w:rsidR="002A5598" w:rsidRPr="006F15A4" w:rsidRDefault="002A5598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C80931" w14:textId="0F0353D8" w:rsidR="00906DAF" w:rsidRPr="006F15A4" w:rsidRDefault="007F18CF" w:rsidP="00D87E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bookmarkStart w:id="38" w:name="_Hlk153410233"/>
      <w:r w:rsidR="00FC697E" w:rsidRPr="006F15A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6F15A4">
        <w:rPr>
          <w:rFonts w:ascii="Times New Roman" w:hAnsi="Times New Roman" w:cs="Times New Roman"/>
          <w:b/>
          <w:bCs/>
          <w:sz w:val="24"/>
          <w:szCs w:val="24"/>
        </w:rPr>
        <w:t>. Alkoholi-, tubaka-, kütuse- ja elektriaktsiisi seadus</w:t>
      </w:r>
      <w:bookmarkEnd w:id="38"/>
      <w:r w:rsidRPr="006F15A4">
        <w:rPr>
          <w:rFonts w:ascii="Times New Roman" w:hAnsi="Times New Roman" w:cs="Times New Roman"/>
          <w:b/>
          <w:bCs/>
          <w:sz w:val="24"/>
          <w:szCs w:val="24"/>
        </w:rPr>
        <w:t>e muutmine</w:t>
      </w:r>
    </w:p>
    <w:p w14:paraId="5BE79408" w14:textId="77777777" w:rsidR="007F18CF" w:rsidRPr="006F15A4" w:rsidRDefault="007F18CF" w:rsidP="00D87E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547BFEB" w14:textId="0B302AB5" w:rsidR="007F18CF" w:rsidRPr="006F15A4" w:rsidRDefault="00226DDA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 xml:space="preserve">Alkoholi-, tubaka-, kütuse- ja elektriaktsiisi seaduses </w:t>
      </w:r>
      <w:r w:rsidR="009622D5" w:rsidRPr="006F15A4">
        <w:rPr>
          <w:rFonts w:ascii="Times New Roman" w:hAnsi="Times New Roman" w:cs="Times New Roman"/>
          <w:sz w:val="24"/>
          <w:szCs w:val="24"/>
        </w:rPr>
        <w:t>asendatakse</w:t>
      </w:r>
      <w:r w:rsidRPr="006F15A4">
        <w:rPr>
          <w:rFonts w:ascii="Times New Roman" w:hAnsi="Times New Roman" w:cs="Times New Roman"/>
          <w:sz w:val="24"/>
          <w:szCs w:val="24"/>
        </w:rPr>
        <w:t xml:space="preserve"> § </w:t>
      </w:r>
      <w:r w:rsidR="00CC3049" w:rsidRPr="006F15A4">
        <w:rPr>
          <w:rFonts w:ascii="Times New Roman" w:hAnsi="Times New Roman" w:cs="Times New Roman"/>
          <w:sz w:val="24"/>
          <w:szCs w:val="24"/>
        </w:rPr>
        <w:t xml:space="preserve">50 </w:t>
      </w:r>
      <w:r w:rsidR="009622D5" w:rsidRPr="006F15A4">
        <w:rPr>
          <w:rFonts w:ascii="Times New Roman" w:hAnsi="Times New Roman" w:cs="Times New Roman"/>
          <w:sz w:val="24"/>
          <w:szCs w:val="24"/>
        </w:rPr>
        <w:t xml:space="preserve">lõike </w:t>
      </w:r>
      <w:r w:rsidR="008D23A3" w:rsidRPr="006F15A4">
        <w:rPr>
          <w:rFonts w:ascii="Times New Roman" w:hAnsi="Times New Roman" w:cs="Times New Roman"/>
          <w:sz w:val="24"/>
          <w:szCs w:val="24"/>
        </w:rPr>
        <w:t xml:space="preserve">5 </w:t>
      </w:r>
      <w:r w:rsidR="009622D5" w:rsidRPr="006F15A4">
        <w:rPr>
          <w:rFonts w:ascii="Times New Roman" w:hAnsi="Times New Roman" w:cs="Times New Roman"/>
          <w:sz w:val="24"/>
          <w:szCs w:val="24"/>
        </w:rPr>
        <w:t>punkti</w:t>
      </w:r>
      <w:r w:rsidR="008D23A3" w:rsidRPr="006F15A4">
        <w:rPr>
          <w:rFonts w:ascii="Times New Roman" w:hAnsi="Times New Roman" w:cs="Times New Roman"/>
          <w:sz w:val="24"/>
          <w:szCs w:val="24"/>
        </w:rPr>
        <w:t>s</w:t>
      </w:r>
      <w:r w:rsidR="009622D5" w:rsidRPr="006F15A4">
        <w:rPr>
          <w:rFonts w:ascii="Times New Roman" w:hAnsi="Times New Roman" w:cs="Times New Roman"/>
          <w:sz w:val="24"/>
          <w:szCs w:val="24"/>
        </w:rPr>
        <w:t xml:space="preserve"> 1</w:t>
      </w:r>
      <w:r w:rsidR="008D23A3" w:rsidRPr="006F15A4">
        <w:rPr>
          <w:rFonts w:ascii="Times New Roman" w:hAnsi="Times New Roman" w:cs="Times New Roman"/>
          <w:sz w:val="24"/>
          <w:szCs w:val="24"/>
        </w:rPr>
        <w:t xml:space="preserve"> sõna „üldarstiabi“ sõnaga „perearstiabi“</w:t>
      </w:r>
      <w:r w:rsidR="007164C4" w:rsidRPr="006F15A4">
        <w:rPr>
          <w:rFonts w:ascii="Times New Roman" w:hAnsi="Times New Roman" w:cs="Times New Roman"/>
          <w:sz w:val="24"/>
          <w:szCs w:val="24"/>
        </w:rPr>
        <w:t>.</w:t>
      </w:r>
    </w:p>
    <w:p w14:paraId="5331AB9E" w14:textId="77777777" w:rsidR="007164C4" w:rsidRPr="006F15A4" w:rsidRDefault="007164C4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8A18E0" w14:textId="71EBE563" w:rsidR="007164C4" w:rsidRPr="006F15A4" w:rsidRDefault="007164C4" w:rsidP="00D87E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FC697E" w:rsidRPr="006F15A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bookmarkStart w:id="39" w:name="_Hlk153410251"/>
      <w:r w:rsidR="00FA6573" w:rsidRPr="006F15A4">
        <w:rPr>
          <w:rFonts w:ascii="Times New Roman" w:hAnsi="Times New Roman" w:cs="Times New Roman"/>
          <w:b/>
          <w:bCs/>
          <w:sz w:val="24"/>
          <w:szCs w:val="24"/>
        </w:rPr>
        <w:t>Kaitseväe korralduse seadus</w:t>
      </w:r>
      <w:r w:rsidR="0021323D"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e </w:t>
      </w:r>
      <w:bookmarkEnd w:id="39"/>
      <w:r w:rsidR="0021323D" w:rsidRPr="006F15A4">
        <w:rPr>
          <w:rFonts w:ascii="Times New Roman" w:hAnsi="Times New Roman" w:cs="Times New Roman"/>
          <w:b/>
          <w:bCs/>
          <w:sz w:val="24"/>
          <w:szCs w:val="24"/>
        </w:rPr>
        <w:t>muutmine</w:t>
      </w:r>
    </w:p>
    <w:p w14:paraId="50177342" w14:textId="77777777" w:rsidR="0021323D" w:rsidRPr="006F15A4" w:rsidRDefault="0021323D" w:rsidP="00D87E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C6DCD8C" w14:textId="7722E375" w:rsidR="00D03EF5" w:rsidRPr="006F15A4" w:rsidRDefault="0021323D" w:rsidP="00961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>Kaitseväe korralduse seaduse</w:t>
      </w:r>
      <w:r w:rsidR="009619E3">
        <w:rPr>
          <w:rFonts w:ascii="Times New Roman" w:hAnsi="Times New Roman" w:cs="Times New Roman"/>
          <w:sz w:val="24"/>
          <w:szCs w:val="24"/>
        </w:rPr>
        <w:t xml:space="preserve"> § 35</w:t>
      </w:r>
      <w:r w:rsidR="009619E3" w:rsidRPr="00AE749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9619E3">
        <w:rPr>
          <w:rFonts w:ascii="Times New Roman" w:hAnsi="Times New Roman" w:cs="Times New Roman"/>
          <w:sz w:val="24"/>
          <w:szCs w:val="24"/>
        </w:rPr>
        <w:t xml:space="preserve"> lõikes 1 ja § 35</w:t>
      </w:r>
      <w:r w:rsidR="009619E3" w:rsidRPr="00AE749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619E3">
        <w:rPr>
          <w:rFonts w:ascii="Times New Roman" w:hAnsi="Times New Roman" w:cs="Times New Roman"/>
          <w:sz w:val="24"/>
          <w:szCs w:val="24"/>
        </w:rPr>
        <w:t xml:space="preserve"> punktis 1 asendatakse </w:t>
      </w:r>
      <w:bookmarkStart w:id="40" w:name="_Hlk153413547"/>
      <w:r w:rsidR="00331C8A" w:rsidRPr="006F15A4">
        <w:rPr>
          <w:rFonts w:ascii="Times New Roman" w:hAnsi="Times New Roman" w:cs="Times New Roman"/>
          <w:sz w:val="24"/>
          <w:szCs w:val="24"/>
        </w:rPr>
        <w:t>sõna „üldarstiabi“ sõnaga „perearstiabi“</w:t>
      </w:r>
      <w:bookmarkStart w:id="41" w:name="_Hlk140672781"/>
      <w:bookmarkEnd w:id="40"/>
      <w:r w:rsidR="00E629EE" w:rsidRPr="006F15A4">
        <w:rPr>
          <w:rFonts w:ascii="Times New Roman" w:hAnsi="Times New Roman" w:cs="Times New Roman"/>
          <w:sz w:val="24"/>
          <w:szCs w:val="24"/>
        </w:rPr>
        <w:t>.</w:t>
      </w:r>
      <w:bookmarkEnd w:id="41"/>
    </w:p>
    <w:p w14:paraId="0F321DCA" w14:textId="77777777" w:rsidR="00E629EE" w:rsidRPr="006F15A4" w:rsidRDefault="00E629EE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90FB86" w14:textId="782AFF2B" w:rsidR="00E629EE" w:rsidRPr="006F15A4" w:rsidRDefault="00C66CBA" w:rsidP="00D87E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6F15A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C42F24"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bookmarkStart w:id="42" w:name="_Hlk153410260"/>
      <w:r w:rsidR="00C42F24"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Küberturvalisuse seaduse </w:t>
      </w:r>
      <w:bookmarkEnd w:id="42"/>
      <w:r w:rsidR="00C42F24" w:rsidRPr="006F15A4">
        <w:rPr>
          <w:rFonts w:ascii="Times New Roman" w:hAnsi="Times New Roman" w:cs="Times New Roman"/>
          <w:b/>
          <w:bCs/>
          <w:sz w:val="24"/>
          <w:szCs w:val="24"/>
        </w:rPr>
        <w:t>muutmine</w:t>
      </w:r>
    </w:p>
    <w:p w14:paraId="20567CC8" w14:textId="77777777" w:rsidR="00C42F24" w:rsidRPr="006F15A4" w:rsidRDefault="00C42F24" w:rsidP="00D87E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886DF78" w14:textId="2C2A7D9E" w:rsidR="00C42F24" w:rsidRPr="006F15A4" w:rsidRDefault="00C42F24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 xml:space="preserve">Küberturvalisuse seaduse § 3 lõike 1 punktis 7 asendatakse </w:t>
      </w:r>
      <w:r w:rsidRPr="00963167">
        <w:rPr>
          <w:rFonts w:ascii="Times New Roman" w:hAnsi="Times New Roman" w:cs="Times New Roman"/>
          <w:sz w:val="24"/>
          <w:szCs w:val="24"/>
        </w:rPr>
        <w:t>sõna</w:t>
      </w:r>
      <w:r w:rsidR="00E7203A" w:rsidRPr="00963167">
        <w:rPr>
          <w:rFonts w:ascii="Times New Roman" w:hAnsi="Times New Roman" w:cs="Times New Roman"/>
          <w:sz w:val="24"/>
          <w:szCs w:val="24"/>
        </w:rPr>
        <w:t>d</w:t>
      </w:r>
      <w:r w:rsidRPr="00963167">
        <w:rPr>
          <w:rFonts w:ascii="Times New Roman" w:hAnsi="Times New Roman" w:cs="Times New Roman"/>
          <w:sz w:val="24"/>
          <w:szCs w:val="24"/>
        </w:rPr>
        <w:t xml:space="preserve"> „</w:t>
      </w:r>
      <w:r w:rsidR="00E7203A" w:rsidRPr="008F66B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perearst </w:t>
      </w:r>
      <w:r w:rsidRPr="008F66B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üldarstiabi</w:t>
      </w:r>
      <w:r w:rsidR="00E7203A" w:rsidRPr="008F66B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osutamisel</w:t>
      </w:r>
      <w:r w:rsidRPr="00963167">
        <w:rPr>
          <w:rFonts w:ascii="Times New Roman" w:hAnsi="Times New Roman" w:cs="Times New Roman"/>
          <w:sz w:val="24"/>
          <w:szCs w:val="24"/>
        </w:rPr>
        <w:t>“ sõna</w:t>
      </w:r>
      <w:r w:rsidR="00EE28DF" w:rsidRPr="00963167">
        <w:rPr>
          <w:rFonts w:ascii="Times New Roman" w:hAnsi="Times New Roman" w:cs="Times New Roman"/>
          <w:sz w:val="24"/>
          <w:szCs w:val="24"/>
        </w:rPr>
        <w:t>de</w:t>
      </w:r>
      <w:r w:rsidRPr="00963167">
        <w:rPr>
          <w:rFonts w:ascii="Times New Roman" w:hAnsi="Times New Roman" w:cs="Times New Roman"/>
          <w:sz w:val="24"/>
          <w:szCs w:val="24"/>
        </w:rPr>
        <w:t>ga</w:t>
      </w:r>
      <w:r w:rsidRPr="006F15A4">
        <w:rPr>
          <w:rFonts w:ascii="Times New Roman" w:hAnsi="Times New Roman" w:cs="Times New Roman"/>
          <w:sz w:val="24"/>
          <w:szCs w:val="24"/>
        </w:rPr>
        <w:t xml:space="preserve"> „perearstiabi</w:t>
      </w:r>
      <w:r w:rsidR="00EE28DF">
        <w:rPr>
          <w:rFonts w:ascii="Times New Roman" w:hAnsi="Times New Roman" w:cs="Times New Roman"/>
          <w:sz w:val="24"/>
          <w:szCs w:val="24"/>
        </w:rPr>
        <w:t xml:space="preserve"> osutaja</w:t>
      </w:r>
      <w:r w:rsidR="002D5196">
        <w:rPr>
          <w:rFonts w:ascii="Times New Roman" w:hAnsi="Times New Roman" w:cs="Times New Roman"/>
          <w:sz w:val="24"/>
          <w:szCs w:val="24"/>
        </w:rPr>
        <w:t xml:space="preserve"> perearstiabi osutamisel</w:t>
      </w:r>
      <w:r w:rsidRPr="006F15A4">
        <w:rPr>
          <w:rFonts w:ascii="Times New Roman" w:hAnsi="Times New Roman" w:cs="Times New Roman"/>
          <w:sz w:val="24"/>
          <w:szCs w:val="24"/>
        </w:rPr>
        <w:t>“.</w:t>
      </w:r>
    </w:p>
    <w:p w14:paraId="47D2BB06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328A18" w14:textId="01322088" w:rsidR="00AB4654" w:rsidRPr="006F15A4" w:rsidRDefault="00AB4654" w:rsidP="00D87E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5827D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bookmarkStart w:id="43" w:name="_Hlk153410353"/>
      <w:r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Ravikindlustuse seaduse </w:t>
      </w:r>
      <w:bookmarkEnd w:id="43"/>
      <w:r w:rsidRPr="006F15A4">
        <w:rPr>
          <w:rFonts w:ascii="Times New Roman" w:hAnsi="Times New Roman" w:cs="Times New Roman"/>
          <w:b/>
          <w:bCs/>
          <w:sz w:val="24"/>
          <w:szCs w:val="24"/>
        </w:rPr>
        <w:t>muutmine</w:t>
      </w:r>
    </w:p>
    <w:p w14:paraId="17EE8347" w14:textId="77777777" w:rsidR="00AB4654" w:rsidRPr="006F15A4" w:rsidRDefault="00AB4654" w:rsidP="00D87E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7CC1E19" w14:textId="337FDBFD" w:rsidR="001F1FE1" w:rsidRDefault="00CD6AFE" w:rsidP="00961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2BF">
        <w:rPr>
          <w:rFonts w:ascii="Times New Roman" w:hAnsi="Times New Roman" w:cs="Times New Roman"/>
          <w:sz w:val="24"/>
          <w:szCs w:val="24"/>
        </w:rPr>
        <w:t>Ravikindlustuse seadus</w:t>
      </w:r>
      <w:r w:rsidRPr="006F15A4">
        <w:rPr>
          <w:rFonts w:ascii="Times New Roman" w:hAnsi="Times New Roman" w:cs="Times New Roman"/>
          <w:sz w:val="24"/>
          <w:szCs w:val="24"/>
        </w:rPr>
        <w:t>e</w:t>
      </w:r>
      <w:r w:rsidR="009619E3">
        <w:rPr>
          <w:rFonts w:ascii="Times New Roman" w:hAnsi="Times New Roman" w:cs="Times New Roman"/>
          <w:sz w:val="24"/>
          <w:szCs w:val="24"/>
        </w:rPr>
        <w:t xml:space="preserve">s </w:t>
      </w:r>
      <w:r w:rsidR="004837ED" w:rsidRPr="005712BF">
        <w:rPr>
          <w:rFonts w:ascii="Times New Roman" w:hAnsi="Times New Roman" w:cs="Times New Roman"/>
          <w:sz w:val="24"/>
          <w:szCs w:val="24"/>
        </w:rPr>
        <w:t xml:space="preserve">asendatakse </w:t>
      </w:r>
      <w:r w:rsidR="009619E3">
        <w:rPr>
          <w:rFonts w:ascii="Times New Roman" w:hAnsi="Times New Roman" w:cs="Times New Roman"/>
          <w:sz w:val="24"/>
          <w:szCs w:val="24"/>
        </w:rPr>
        <w:t xml:space="preserve">läbivalt </w:t>
      </w:r>
      <w:r w:rsidR="004837ED" w:rsidRPr="005712BF">
        <w:rPr>
          <w:rFonts w:ascii="Times New Roman" w:hAnsi="Times New Roman" w:cs="Times New Roman"/>
          <w:sz w:val="24"/>
          <w:szCs w:val="24"/>
        </w:rPr>
        <w:t>sõna „üldarstiabi“ sõnaga „perearstiabi</w:t>
      </w:r>
      <w:r w:rsidR="00112787" w:rsidRPr="006F15A4">
        <w:rPr>
          <w:rFonts w:ascii="Times New Roman" w:hAnsi="Times New Roman" w:cs="Times New Roman"/>
          <w:sz w:val="24"/>
          <w:szCs w:val="24"/>
        </w:rPr>
        <w:t>“.</w:t>
      </w:r>
    </w:p>
    <w:p w14:paraId="3BB6524D" w14:textId="77777777" w:rsidR="005827DE" w:rsidRDefault="005827DE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E369E5" w14:textId="699A6A32" w:rsidR="005827DE" w:rsidRPr="006F15A4" w:rsidRDefault="005827DE" w:rsidP="00D87E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15A4">
        <w:rPr>
          <w:rFonts w:ascii="Times New Roman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6F15A4">
        <w:rPr>
          <w:rFonts w:ascii="Times New Roman" w:hAnsi="Times New Roman" w:cs="Times New Roman"/>
          <w:b/>
          <w:sz w:val="24"/>
          <w:szCs w:val="24"/>
        </w:rPr>
        <w:t>. Ravimiseaduse muutmine</w:t>
      </w:r>
    </w:p>
    <w:p w14:paraId="0162635E" w14:textId="77777777" w:rsidR="005827DE" w:rsidRPr="006F15A4" w:rsidRDefault="005827DE" w:rsidP="00D87E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8ACA37" w14:textId="77777777" w:rsidR="005827DE" w:rsidRPr="006F15A4" w:rsidRDefault="005827DE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>Ravimiseaduses tehakse järgmised muudatused:</w:t>
      </w:r>
    </w:p>
    <w:p w14:paraId="1C1F5B6A" w14:textId="77777777" w:rsidR="00352747" w:rsidRPr="006F15A4" w:rsidRDefault="00352747" w:rsidP="00D87E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3DC539" w14:textId="07604D0A" w:rsidR="0032611B" w:rsidRDefault="0032611B" w:rsidP="0032611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66B1">
        <w:rPr>
          <w:rFonts w:ascii="Times New Roman" w:hAnsi="Times New Roman" w:cs="Times New Roman"/>
          <w:b/>
          <w:sz w:val="24"/>
          <w:szCs w:val="24"/>
        </w:rPr>
        <w:t>1)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2611B">
        <w:rPr>
          <w:rFonts w:ascii="Times New Roman" w:hAnsi="Times New Roman" w:cs="Times New Roman"/>
          <w:bCs/>
          <w:sz w:val="24"/>
          <w:szCs w:val="24"/>
        </w:rPr>
        <w:t>paragrahvi 13 lõike 1 punkti</w:t>
      </w:r>
      <w:r w:rsidR="008E1651">
        <w:rPr>
          <w:rFonts w:ascii="Times New Roman" w:hAnsi="Times New Roman" w:cs="Times New Roman"/>
          <w:bCs/>
          <w:sz w:val="24"/>
          <w:szCs w:val="24"/>
        </w:rPr>
        <w:t>s</w:t>
      </w:r>
      <w:r w:rsidRPr="0032611B">
        <w:rPr>
          <w:rFonts w:ascii="Times New Roman" w:hAnsi="Times New Roman" w:cs="Times New Roman"/>
          <w:bCs/>
          <w:sz w:val="24"/>
          <w:szCs w:val="24"/>
        </w:rPr>
        <w:t xml:space="preserve"> 2, § 16 lõi</w:t>
      </w:r>
      <w:r w:rsidR="008E1651">
        <w:rPr>
          <w:rFonts w:ascii="Times New Roman" w:hAnsi="Times New Roman" w:cs="Times New Roman"/>
          <w:bCs/>
          <w:sz w:val="24"/>
          <w:szCs w:val="24"/>
        </w:rPr>
        <w:t>k</w:t>
      </w:r>
      <w:r w:rsidRPr="0032611B">
        <w:rPr>
          <w:rFonts w:ascii="Times New Roman" w:hAnsi="Times New Roman" w:cs="Times New Roman"/>
          <w:bCs/>
          <w:sz w:val="24"/>
          <w:szCs w:val="24"/>
        </w:rPr>
        <w:t>e</w:t>
      </w:r>
      <w:r w:rsidR="008E1651">
        <w:rPr>
          <w:rFonts w:ascii="Times New Roman" w:hAnsi="Times New Roman" w:cs="Times New Roman"/>
          <w:bCs/>
          <w:sz w:val="24"/>
          <w:szCs w:val="24"/>
        </w:rPr>
        <w:t>s</w:t>
      </w:r>
      <w:r w:rsidRPr="0032611B">
        <w:rPr>
          <w:rFonts w:ascii="Times New Roman" w:hAnsi="Times New Roman" w:cs="Times New Roman"/>
          <w:bCs/>
          <w:sz w:val="24"/>
          <w:szCs w:val="24"/>
        </w:rPr>
        <w:t xml:space="preserve"> 6, § 18 lõi</w:t>
      </w:r>
      <w:r w:rsidR="008E1651">
        <w:rPr>
          <w:rFonts w:ascii="Times New Roman" w:hAnsi="Times New Roman" w:cs="Times New Roman"/>
          <w:bCs/>
          <w:sz w:val="24"/>
          <w:szCs w:val="24"/>
        </w:rPr>
        <w:t>kes</w:t>
      </w:r>
      <w:r w:rsidRPr="0032611B">
        <w:rPr>
          <w:rFonts w:ascii="Times New Roman" w:hAnsi="Times New Roman" w:cs="Times New Roman"/>
          <w:bCs/>
          <w:sz w:val="24"/>
          <w:szCs w:val="24"/>
        </w:rPr>
        <w:t xml:space="preserve"> 3 ja § 21 lõi</w:t>
      </w:r>
      <w:r w:rsidR="008E1651">
        <w:rPr>
          <w:rFonts w:ascii="Times New Roman" w:hAnsi="Times New Roman" w:cs="Times New Roman"/>
          <w:bCs/>
          <w:sz w:val="24"/>
          <w:szCs w:val="24"/>
        </w:rPr>
        <w:t>kes</w:t>
      </w:r>
      <w:r w:rsidRPr="0032611B">
        <w:rPr>
          <w:rFonts w:ascii="Times New Roman" w:hAnsi="Times New Roman" w:cs="Times New Roman"/>
          <w:bCs/>
          <w:sz w:val="24"/>
          <w:szCs w:val="24"/>
        </w:rPr>
        <w:t xml:space="preserve"> 12 </w:t>
      </w:r>
      <w:r w:rsidR="008E1651">
        <w:rPr>
          <w:rFonts w:ascii="Times New Roman" w:hAnsi="Times New Roman" w:cs="Times New Roman"/>
          <w:bCs/>
          <w:sz w:val="24"/>
          <w:szCs w:val="24"/>
        </w:rPr>
        <w:t xml:space="preserve">asendatakse </w:t>
      </w:r>
      <w:r w:rsidRPr="0032611B">
        <w:rPr>
          <w:rFonts w:ascii="Times New Roman" w:hAnsi="Times New Roman" w:cs="Times New Roman"/>
          <w:bCs/>
          <w:sz w:val="24"/>
          <w:szCs w:val="24"/>
        </w:rPr>
        <w:t xml:space="preserve">arv „7“ </w:t>
      </w:r>
      <w:del w:id="44" w:author="Helen Uustalu" w:date="2024-02-22T13:45:00Z">
        <w:r w:rsidR="00895F87" w:rsidDel="00823585">
          <w:rPr>
            <w:rFonts w:ascii="Times New Roman" w:hAnsi="Times New Roman" w:cs="Times New Roman"/>
            <w:bCs/>
            <w:sz w:val="24"/>
            <w:szCs w:val="24"/>
          </w:rPr>
          <w:delText>la</w:delText>
        </w:r>
        <w:r w:rsidRPr="0032611B" w:rsidDel="00823585">
          <w:rPr>
            <w:rFonts w:ascii="Times New Roman" w:hAnsi="Times New Roman" w:cs="Times New Roman"/>
            <w:bCs/>
            <w:sz w:val="24"/>
            <w:szCs w:val="24"/>
          </w:rPr>
          <w:delText xml:space="preserve">useosaga </w:delText>
        </w:r>
      </w:del>
      <w:ins w:id="45" w:author="Helen Uustalu" w:date="2024-02-22T13:45:00Z">
        <w:r w:rsidR="00823585">
          <w:rPr>
            <w:rFonts w:ascii="Times New Roman" w:hAnsi="Times New Roman" w:cs="Times New Roman"/>
            <w:bCs/>
            <w:sz w:val="24"/>
            <w:szCs w:val="24"/>
          </w:rPr>
          <w:t>arvudega</w:t>
        </w:r>
        <w:r w:rsidR="00823585" w:rsidRPr="0032611B">
          <w:rPr>
            <w:rFonts w:ascii="Times New Roman" w:hAnsi="Times New Roman" w:cs="Times New Roman"/>
            <w:bCs/>
            <w:sz w:val="24"/>
            <w:szCs w:val="24"/>
          </w:rPr>
          <w:t xml:space="preserve"> </w:t>
        </w:r>
      </w:ins>
      <w:r w:rsidRPr="0032611B">
        <w:rPr>
          <w:rFonts w:ascii="Times New Roman" w:hAnsi="Times New Roman" w:cs="Times New Roman"/>
          <w:bCs/>
          <w:sz w:val="24"/>
          <w:szCs w:val="24"/>
        </w:rPr>
        <w:t>“</w:t>
      </w:r>
      <w:r w:rsidR="008E1651">
        <w:rPr>
          <w:rFonts w:ascii="Times New Roman" w:hAnsi="Times New Roman" w:cs="Times New Roman"/>
          <w:bCs/>
          <w:sz w:val="24"/>
          <w:szCs w:val="24"/>
        </w:rPr>
        <w:t>7</w:t>
      </w:r>
      <w:r w:rsidRPr="0032611B">
        <w:rPr>
          <w:rFonts w:ascii="Times New Roman" w:hAnsi="Times New Roman" w:cs="Times New Roman"/>
          <w:bCs/>
          <w:sz w:val="24"/>
          <w:szCs w:val="24"/>
        </w:rPr>
        <w:t>, 7</w:t>
      </w:r>
      <w:r w:rsidRPr="0032611B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Pr="0032611B">
        <w:rPr>
          <w:rFonts w:ascii="Times New Roman" w:hAnsi="Times New Roman" w:cs="Times New Roman"/>
          <w:bCs/>
          <w:sz w:val="24"/>
          <w:szCs w:val="24"/>
        </w:rPr>
        <w:t>“;</w:t>
      </w:r>
    </w:p>
    <w:p w14:paraId="4AB1CFC6" w14:textId="77777777" w:rsidR="00D351AA" w:rsidRPr="0032611B" w:rsidRDefault="00D351AA" w:rsidP="0032611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4C3D7CD" w14:textId="46283A61" w:rsidR="0032611B" w:rsidRPr="0032611B" w:rsidRDefault="00D351AA" w:rsidP="0032611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66B1">
        <w:rPr>
          <w:rFonts w:ascii="Times New Roman" w:hAnsi="Times New Roman" w:cs="Times New Roman"/>
          <w:b/>
          <w:sz w:val="24"/>
          <w:szCs w:val="24"/>
        </w:rPr>
        <w:t>2</w:t>
      </w:r>
      <w:r w:rsidR="0032611B" w:rsidRPr="008F66B1">
        <w:rPr>
          <w:rFonts w:ascii="Times New Roman" w:hAnsi="Times New Roman" w:cs="Times New Roman"/>
          <w:b/>
          <w:sz w:val="24"/>
          <w:szCs w:val="24"/>
        </w:rPr>
        <w:t>)</w:t>
      </w:r>
      <w:r w:rsidR="0032611B" w:rsidRPr="0032611B">
        <w:rPr>
          <w:rFonts w:ascii="Times New Roman" w:hAnsi="Times New Roman" w:cs="Times New Roman"/>
          <w:bCs/>
          <w:sz w:val="24"/>
          <w:szCs w:val="24"/>
        </w:rPr>
        <w:t xml:space="preserve"> paragrahvi 19 l</w:t>
      </w:r>
      <w:r w:rsidR="008E1651">
        <w:rPr>
          <w:rFonts w:ascii="Times New Roman" w:hAnsi="Times New Roman" w:cs="Times New Roman"/>
          <w:bCs/>
          <w:sz w:val="24"/>
          <w:szCs w:val="24"/>
        </w:rPr>
        <w:t>õiget</w:t>
      </w:r>
      <w:r w:rsidR="0032611B" w:rsidRPr="0032611B">
        <w:rPr>
          <w:rFonts w:ascii="Times New Roman" w:hAnsi="Times New Roman" w:cs="Times New Roman"/>
          <w:bCs/>
          <w:sz w:val="24"/>
          <w:szCs w:val="24"/>
        </w:rPr>
        <w:t xml:space="preserve"> 3</w:t>
      </w:r>
      <w:r w:rsidR="0032611B" w:rsidRPr="0032611B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32611B" w:rsidRPr="0032611B">
        <w:rPr>
          <w:rFonts w:ascii="Times New Roman" w:hAnsi="Times New Roman" w:cs="Times New Roman"/>
          <w:bCs/>
          <w:sz w:val="24"/>
          <w:szCs w:val="24"/>
        </w:rPr>
        <w:t xml:space="preserve"> täiendatakse pärast </w:t>
      </w:r>
      <w:del w:id="46" w:author="Helen Uustalu" w:date="2024-02-22T13:57:00Z">
        <w:r w:rsidR="0032611B" w:rsidRPr="0032611B" w:rsidDel="00E46A79">
          <w:rPr>
            <w:rFonts w:ascii="Times New Roman" w:hAnsi="Times New Roman" w:cs="Times New Roman"/>
            <w:bCs/>
            <w:sz w:val="24"/>
            <w:szCs w:val="24"/>
          </w:rPr>
          <w:delText xml:space="preserve">lauseosa </w:delText>
        </w:r>
      </w:del>
      <w:ins w:id="47" w:author="Helen Uustalu" w:date="2024-02-22T13:57:00Z">
        <w:r w:rsidR="00E46A79">
          <w:rPr>
            <w:rFonts w:ascii="Times New Roman" w:hAnsi="Times New Roman" w:cs="Times New Roman"/>
            <w:bCs/>
            <w:sz w:val="24"/>
            <w:szCs w:val="24"/>
          </w:rPr>
          <w:t>t</w:t>
        </w:r>
      </w:ins>
      <w:ins w:id="48" w:author="Helen Uustalu" w:date="2024-02-22T13:58:00Z">
        <w:r w:rsidR="00E46A79">
          <w:rPr>
            <w:rFonts w:ascii="Times New Roman" w:hAnsi="Times New Roman" w:cs="Times New Roman"/>
            <w:bCs/>
            <w:sz w:val="24"/>
            <w:szCs w:val="24"/>
          </w:rPr>
          <w:t>ekstiosa</w:t>
        </w:r>
      </w:ins>
      <w:ins w:id="49" w:author="Helen Uustalu" w:date="2024-02-22T13:57:00Z">
        <w:r w:rsidR="00E46A79" w:rsidRPr="0032611B">
          <w:rPr>
            <w:rFonts w:ascii="Times New Roman" w:hAnsi="Times New Roman" w:cs="Times New Roman"/>
            <w:bCs/>
            <w:sz w:val="24"/>
            <w:szCs w:val="24"/>
          </w:rPr>
          <w:t xml:space="preserve"> </w:t>
        </w:r>
      </w:ins>
      <w:r w:rsidR="0032611B" w:rsidRPr="0032611B">
        <w:rPr>
          <w:rFonts w:ascii="Times New Roman" w:hAnsi="Times New Roman" w:cs="Times New Roman"/>
          <w:bCs/>
          <w:sz w:val="24"/>
          <w:szCs w:val="24"/>
        </w:rPr>
        <w:t xml:space="preserve">„punktide 1 ja 2“ </w:t>
      </w:r>
      <w:del w:id="50" w:author="Helen Uustalu" w:date="2024-02-22T13:58:00Z">
        <w:r w:rsidR="0032611B" w:rsidRPr="0032611B" w:rsidDel="00E46A79">
          <w:rPr>
            <w:rFonts w:ascii="Times New Roman" w:hAnsi="Times New Roman" w:cs="Times New Roman"/>
            <w:bCs/>
            <w:sz w:val="24"/>
            <w:szCs w:val="24"/>
          </w:rPr>
          <w:delText xml:space="preserve">lauseosaga </w:delText>
        </w:r>
      </w:del>
      <w:ins w:id="51" w:author="Helen Uustalu" w:date="2024-02-22T13:58:00Z">
        <w:r w:rsidR="00E46A79">
          <w:rPr>
            <w:rFonts w:ascii="Times New Roman" w:hAnsi="Times New Roman" w:cs="Times New Roman"/>
            <w:bCs/>
            <w:sz w:val="24"/>
            <w:szCs w:val="24"/>
          </w:rPr>
          <w:t>tekstiosaga</w:t>
        </w:r>
        <w:r w:rsidR="00E46A79" w:rsidRPr="0032611B">
          <w:rPr>
            <w:rFonts w:ascii="Times New Roman" w:hAnsi="Times New Roman" w:cs="Times New Roman"/>
            <w:bCs/>
            <w:sz w:val="24"/>
            <w:szCs w:val="24"/>
          </w:rPr>
          <w:t xml:space="preserve"> </w:t>
        </w:r>
      </w:ins>
      <w:r w:rsidR="0032611B" w:rsidRPr="0032611B">
        <w:rPr>
          <w:rFonts w:ascii="Times New Roman" w:hAnsi="Times New Roman" w:cs="Times New Roman"/>
          <w:bCs/>
          <w:sz w:val="24"/>
          <w:szCs w:val="24"/>
        </w:rPr>
        <w:t>„ning lõike 7</w:t>
      </w:r>
      <w:r w:rsidR="0032611B" w:rsidRPr="0032611B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="0032611B" w:rsidRPr="0032611B">
        <w:rPr>
          <w:rFonts w:ascii="Times New Roman" w:hAnsi="Times New Roman" w:cs="Times New Roman"/>
          <w:bCs/>
          <w:sz w:val="24"/>
          <w:szCs w:val="24"/>
        </w:rPr>
        <w:t>“;</w:t>
      </w:r>
    </w:p>
    <w:p w14:paraId="7F038405" w14:textId="77777777" w:rsidR="00846F72" w:rsidRDefault="00846F72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C7701EC" w14:textId="0D113420" w:rsidR="00846F72" w:rsidRPr="008F66B1" w:rsidRDefault="00D351AA" w:rsidP="008F66B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846F72" w:rsidRPr="008F66B1">
        <w:rPr>
          <w:rFonts w:ascii="Times New Roman" w:hAnsi="Times New Roman" w:cs="Times New Roman"/>
          <w:b/>
          <w:sz w:val="24"/>
          <w:szCs w:val="24"/>
        </w:rPr>
        <w:t>)</w:t>
      </w:r>
      <w:r w:rsidR="00846F7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D2EEA">
        <w:rPr>
          <w:rFonts w:ascii="Times New Roman" w:hAnsi="Times New Roman" w:cs="Times New Roman"/>
          <w:bCs/>
          <w:sz w:val="24"/>
          <w:szCs w:val="24"/>
        </w:rPr>
        <w:t>paragrahvi</w:t>
      </w:r>
      <w:r w:rsidR="00846F72" w:rsidRPr="008F66B1">
        <w:rPr>
          <w:rFonts w:ascii="Times New Roman" w:hAnsi="Times New Roman" w:cs="Times New Roman"/>
          <w:bCs/>
          <w:sz w:val="24"/>
          <w:szCs w:val="24"/>
        </w:rPr>
        <w:t xml:space="preserve"> 21 </w:t>
      </w:r>
      <w:r w:rsidR="0083274E">
        <w:rPr>
          <w:rFonts w:ascii="Times New Roman" w:hAnsi="Times New Roman" w:cs="Times New Roman"/>
          <w:bCs/>
          <w:sz w:val="24"/>
          <w:szCs w:val="24"/>
        </w:rPr>
        <w:t xml:space="preserve">täiendatakse </w:t>
      </w:r>
      <w:r w:rsidR="00846F72" w:rsidRPr="008F66B1">
        <w:rPr>
          <w:rFonts w:ascii="Times New Roman" w:hAnsi="Times New Roman" w:cs="Times New Roman"/>
          <w:bCs/>
          <w:sz w:val="24"/>
          <w:szCs w:val="24"/>
        </w:rPr>
        <w:t>lõikega 7</w:t>
      </w:r>
      <w:r w:rsidR="00846F72" w:rsidRPr="008F66B1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="00846F72" w:rsidRPr="008F66B1">
        <w:rPr>
          <w:rFonts w:ascii="Times New Roman" w:hAnsi="Times New Roman" w:cs="Times New Roman"/>
          <w:bCs/>
          <w:sz w:val="24"/>
          <w:szCs w:val="24"/>
        </w:rPr>
        <w:t xml:space="preserve"> järgmises sõnastuses:</w:t>
      </w:r>
    </w:p>
    <w:p w14:paraId="672B4BAE" w14:textId="77777777" w:rsidR="00F14F3E" w:rsidRDefault="00F14F3E" w:rsidP="00846F7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0A3BA3D" w14:textId="34B240BE" w:rsidR="00846F72" w:rsidRDefault="00B236BF" w:rsidP="00846F7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„</w:t>
      </w:r>
      <w:r w:rsidR="00846F72" w:rsidRPr="008F66B1">
        <w:rPr>
          <w:rFonts w:ascii="Times New Roman" w:hAnsi="Times New Roman" w:cs="Times New Roman"/>
          <w:bCs/>
          <w:sz w:val="24"/>
          <w:szCs w:val="24"/>
        </w:rPr>
        <w:t>(7</w:t>
      </w:r>
      <w:r w:rsidR="00846F72" w:rsidRPr="008F66B1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="00846F72" w:rsidRPr="008F66B1">
        <w:rPr>
          <w:rFonts w:ascii="Times New Roman" w:hAnsi="Times New Roman" w:cs="Times New Roman"/>
          <w:bCs/>
          <w:sz w:val="24"/>
          <w:szCs w:val="24"/>
        </w:rPr>
        <w:t>) Lisaks käesoleva paragrahvi lõigetes 1 ja 7 nimetatud juhtudele võib Ravimiamet anda loa kindla diagnoosi puhul müügiloata ravimi turustamiseks, et tagada inimes</w:t>
      </w:r>
      <w:del w:id="52" w:author="Mari Koik" w:date="2024-03-05T10:47:00Z">
        <w:r w:rsidR="00846F72" w:rsidRPr="008F66B1" w:rsidDel="00996575">
          <w:rPr>
            <w:rFonts w:ascii="Times New Roman" w:hAnsi="Times New Roman" w:cs="Times New Roman"/>
            <w:bCs/>
            <w:sz w:val="24"/>
            <w:szCs w:val="24"/>
          </w:rPr>
          <w:delText>tel</w:delText>
        </w:r>
      </w:del>
      <w:r w:rsidR="00846F72" w:rsidRPr="008F66B1">
        <w:rPr>
          <w:rFonts w:ascii="Times New Roman" w:hAnsi="Times New Roman" w:cs="Times New Roman"/>
          <w:bCs/>
          <w:sz w:val="24"/>
          <w:szCs w:val="24"/>
        </w:rPr>
        <w:t>e või looma</w:t>
      </w:r>
      <w:del w:id="53" w:author="Mari Koik" w:date="2024-03-05T10:47:00Z">
        <w:r w:rsidR="00846F72" w:rsidRPr="008F66B1" w:rsidDel="00996575">
          <w:rPr>
            <w:rFonts w:ascii="Times New Roman" w:hAnsi="Times New Roman" w:cs="Times New Roman"/>
            <w:bCs/>
            <w:sz w:val="24"/>
            <w:szCs w:val="24"/>
          </w:rPr>
          <w:delText>de</w:delText>
        </w:r>
      </w:del>
      <w:r w:rsidR="00846F72" w:rsidRPr="008F66B1">
        <w:rPr>
          <w:rFonts w:ascii="Times New Roman" w:hAnsi="Times New Roman" w:cs="Times New Roman"/>
          <w:bCs/>
          <w:sz w:val="24"/>
          <w:szCs w:val="24"/>
        </w:rPr>
        <w:t xml:space="preserve"> tervise seisukohast olulise ravimi katkematu kättesaadavus Eestis sama toimeaine ja tugevusega müügiloaga ravimite tarneraskuse ajal või turustamise </w:t>
      </w:r>
      <w:ins w:id="54" w:author="Mari Koik" w:date="2024-03-05T10:47:00Z">
        <w:r w:rsidR="00996575" w:rsidRPr="008F66B1">
          <w:rPr>
            <w:rFonts w:ascii="Times New Roman" w:hAnsi="Times New Roman" w:cs="Times New Roman"/>
            <w:bCs/>
            <w:sz w:val="24"/>
            <w:szCs w:val="24"/>
          </w:rPr>
          <w:t xml:space="preserve">kindlaksmääratud ajaks </w:t>
        </w:r>
      </w:ins>
      <w:r w:rsidR="00846F72" w:rsidRPr="008F66B1">
        <w:rPr>
          <w:rFonts w:ascii="Times New Roman" w:hAnsi="Times New Roman" w:cs="Times New Roman"/>
          <w:bCs/>
          <w:sz w:val="24"/>
          <w:szCs w:val="24"/>
        </w:rPr>
        <w:t>lõpetamise</w:t>
      </w:r>
      <w:ins w:id="55" w:author="Mari Koik" w:date="2024-03-05T10:47:00Z">
        <w:r w:rsidR="00996575">
          <w:rPr>
            <w:rFonts w:ascii="Times New Roman" w:hAnsi="Times New Roman" w:cs="Times New Roman"/>
            <w:bCs/>
            <w:sz w:val="24"/>
            <w:szCs w:val="24"/>
          </w:rPr>
          <w:t xml:space="preserve"> korra</w:t>
        </w:r>
      </w:ins>
      <w:r w:rsidR="00846F72" w:rsidRPr="008F66B1">
        <w:rPr>
          <w:rFonts w:ascii="Times New Roman" w:hAnsi="Times New Roman" w:cs="Times New Roman"/>
          <w:bCs/>
          <w:sz w:val="24"/>
          <w:szCs w:val="24"/>
        </w:rPr>
        <w:t>l</w:t>
      </w:r>
      <w:del w:id="56" w:author="Mari Koik" w:date="2024-03-05T10:47:00Z">
        <w:r w:rsidR="00846F72" w:rsidRPr="008F66B1" w:rsidDel="00996575">
          <w:rPr>
            <w:rFonts w:ascii="Times New Roman" w:hAnsi="Times New Roman" w:cs="Times New Roman"/>
            <w:bCs/>
            <w:sz w:val="24"/>
            <w:szCs w:val="24"/>
          </w:rPr>
          <w:delText xml:space="preserve"> kindlaks määratud ajaks</w:delText>
        </w:r>
      </w:del>
      <w:r w:rsidR="00846F72" w:rsidRPr="008F66B1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“;</w:t>
      </w:r>
    </w:p>
    <w:p w14:paraId="2809E296" w14:textId="77777777" w:rsidR="00D351AA" w:rsidRDefault="00D351AA" w:rsidP="00846F7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243C40C" w14:textId="715F3F0C" w:rsidR="00592D27" w:rsidRPr="00592D27" w:rsidRDefault="00D351AA" w:rsidP="00592D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66B1">
        <w:rPr>
          <w:rFonts w:ascii="Times New Roman" w:hAnsi="Times New Roman" w:cs="Times New Roman"/>
          <w:b/>
          <w:sz w:val="24"/>
          <w:szCs w:val="24"/>
        </w:rPr>
        <w:t>4)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92D27" w:rsidRPr="00592D27">
        <w:rPr>
          <w:rFonts w:ascii="Times New Roman" w:hAnsi="Times New Roman" w:cs="Times New Roman"/>
          <w:bCs/>
          <w:sz w:val="24"/>
          <w:szCs w:val="24"/>
        </w:rPr>
        <w:t xml:space="preserve">paragrahvi 21 lõike 8 sissejuhatavas lauseosas asendatakse </w:t>
      </w:r>
      <w:del w:id="57" w:author="Helen Uustalu" w:date="2024-02-22T13:59:00Z">
        <w:r w:rsidR="00592D27" w:rsidRPr="00592D27" w:rsidDel="00E46A79">
          <w:rPr>
            <w:rFonts w:ascii="Times New Roman" w:hAnsi="Times New Roman" w:cs="Times New Roman"/>
            <w:bCs/>
            <w:sz w:val="24"/>
            <w:szCs w:val="24"/>
          </w:rPr>
          <w:delText xml:space="preserve">lauseosa </w:delText>
        </w:r>
      </w:del>
      <w:ins w:id="58" w:author="Helen Uustalu" w:date="2024-02-22T13:59:00Z">
        <w:r w:rsidR="00E46A79">
          <w:rPr>
            <w:rFonts w:ascii="Times New Roman" w:hAnsi="Times New Roman" w:cs="Times New Roman"/>
            <w:bCs/>
            <w:sz w:val="24"/>
            <w:szCs w:val="24"/>
          </w:rPr>
          <w:t>tekstiosa</w:t>
        </w:r>
        <w:r w:rsidR="00E46A79" w:rsidRPr="00592D27">
          <w:rPr>
            <w:rFonts w:ascii="Times New Roman" w:hAnsi="Times New Roman" w:cs="Times New Roman"/>
            <w:bCs/>
            <w:sz w:val="24"/>
            <w:szCs w:val="24"/>
          </w:rPr>
          <w:t xml:space="preserve"> </w:t>
        </w:r>
      </w:ins>
      <w:r w:rsidR="00592D27" w:rsidRPr="00592D27">
        <w:rPr>
          <w:rFonts w:ascii="Times New Roman" w:hAnsi="Times New Roman" w:cs="Times New Roman"/>
          <w:bCs/>
          <w:sz w:val="24"/>
          <w:szCs w:val="24"/>
        </w:rPr>
        <w:t xml:space="preserve">„lõigetes 1 ja 7“ </w:t>
      </w:r>
      <w:del w:id="59" w:author="Helen Uustalu" w:date="2024-02-22T13:59:00Z">
        <w:r w:rsidR="00592D27" w:rsidRPr="00592D27" w:rsidDel="00E46A79">
          <w:rPr>
            <w:rFonts w:ascii="Times New Roman" w:hAnsi="Times New Roman" w:cs="Times New Roman"/>
            <w:bCs/>
            <w:sz w:val="24"/>
            <w:szCs w:val="24"/>
          </w:rPr>
          <w:delText xml:space="preserve">lauseosaga </w:delText>
        </w:r>
      </w:del>
      <w:ins w:id="60" w:author="Helen Uustalu" w:date="2024-02-22T13:59:00Z">
        <w:r w:rsidR="00E46A79">
          <w:rPr>
            <w:rFonts w:ascii="Times New Roman" w:hAnsi="Times New Roman" w:cs="Times New Roman"/>
            <w:bCs/>
            <w:sz w:val="24"/>
            <w:szCs w:val="24"/>
          </w:rPr>
          <w:t>tekstiosaga</w:t>
        </w:r>
        <w:r w:rsidR="00E46A79" w:rsidRPr="00592D27">
          <w:rPr>
            <w:rFonts w:ascii="Times New Roman" w:hAnsi="Times New Roman" w:cs="Times New Roman"/>
            <w:bCs/>
            <w:sz w:val="24"/>
            <w:szCs w:val="24"/>
          </w:rPr>
          <w:t xml:space="preserve"> </w:t>
        </w:r>
      </w:ins>
      <w:r w:rsidR="00592D27" w:rsidRPr="00592D27">
        <w:rPr>
          <w:rFonts w:ascii="Times New Roman" w:hAnsi="Times New Roman" w:cs="Times New Roman"/>
          <w:bCs/>
          <w:sz w:val="24"/>
          <w:szCs w:val="24"/>
        </w:rPr>
        <w:t>„lõigetes 1, 7 ja 7</w:t>
      </w:r>
      <w:r w:rsidR="00592D27" w:rsidRPr="00592D27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="00592D27" w:rsidRPr="00592D27">
        <w:rPr>
          <w:rFonts w:ascii="Times New Roman" w:hAnsi="Times New Roman" w:cs="Times New Roman"/>
          <w:bCs/>
          <w:sz w:val="24"/>
          <w:szCs w:val="24"/>
        </w:rPr>
        <w:t>“</w:t>
      </w:r>
      <w:r w:rsidR="007E7AF7">
        <w:rPr>
          <w:rFonts w:ascii="Times New Roman" w:hAnsi="Times New Roman" w:cs="Times New Roman"/>
          <w:bCs/>
          <w:sz w:val="24"/>
          <w:szCs w:val="24"/>
        </w:rPr>
        <w:t>;</w:t>
      </w:r>
    </w:p>
    <w:p w14:paraId="14177CDD" w14:textId="77777777" w:rsidR="007E7AF7" w:rsidRDefault="007E7AF7" w:rsidP="00846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9CE9D4" w14:textId="78276685" w:rsidR="005827DE" w:rsidRPr="006F15A4" w:rsidRDefault="00592D27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5827DE" w:rsidRPr="006F15A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5827DE" w:rsidRPr="006F15A4">
        <w:rPr>
          <w:rFonts w:ascii="Times New Roman" w:hAnsi="Times New Roman" w:cs="Times New Roman"/>
          <w:sz w:val="24"/>
          <w:szCs w:val="24"/>
        </w:rPr>
        <w:t xml:space="preserve"> paragrahvi 33 lõikes 1</w:t>
      </w:r>
      <w:r w:rsidR="005827DE" w:rsidRPr="006F15A4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5827DE" w:rsidRPr="006F15A4">
        <w:rPr>
          <w:rFonts w:ascii="Times New Roman" w:hAnsi="Times New Roman" w:cs="Times New Roman"/>
          <w:sz w:val="24"/>
          <w:szCs w:val="24"/>
        </w:rPr>
        <w:t xml:space="preserve"> asendatakse sõnad „tervishoiutöötajate riiklikus registris“ tekstiosaga „tervishoiukorralduse infosüsteemis“;</w:t>
      </w:r>
    </w:p>
    <w:p w14:paraId="79C32C2D" w14:textId="77777777" w:rsidR="005827DE" w:rsidRPr="006F15A4" w:rsidRDefault="005827DE" w:rsidP="00D87E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82A319" w14:textId="65923CC4" w:rsidR="005827DE" w:rsidRDefault="00592D27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5827DE"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5827DE" w:rsidRPr="006F15A4">
        <w:rPr>
          <w:rFonts w:ascii="Times New Roman" w:hAnsi="Times New Roman" w:cs="Times New Roman"/>
          <w:sz w:val="24"/>
          <w:szCs w:val="24"/>
        </w:rPr>
        <w:t>paragrahv</w:t>
      </w:r>
      <w:r w:rsidR="00C8435B">
        <w:rPr>
          <w:rFonts w:ascii="Times New Roman" w:hAnsi="Times New Roman" w:cs="Times New Roman"/>
          <w:sz w:val="24"/>
          <w:szCs w:val="24"/>
        </w:rPr>
        <w:t>i</w:t>
      </w:r>
      <w:r w:rsidR="005827DE" w:rsidRPr="006F15A4">
        <w:rPr>
          <w:rFonts w:ascii="Times New Roman" w:hAnsi="Times New Roman" w:cs="Times New Roman"/>
          <w:sz w:val="24"/>
          <w:szCs w:val="24"/>
        </w:rPr>
        <w:t xml:space="preserve"> 43 lõiget 6 täiendatakse pärast sõna „juures“ tekstiosaga „</w:t>
      </w:r>
      <w:ins w:id="61" w:author="Helen Uustalu" w:date="2024-03-05T09:49:00Z">
        <w:r w:rsidR="00F16476" w:rsidRPr="00F16476">
          <w:rPr>
            <w:rFonts w:ascii="Times New Roman" w:hAnsi="Times New Roman" w:cs="Times New Roman"/>
            <w:sz w:val="24"/>
            <w:szCs w:val="24"/>
            <w:highlight w:val="yellow"/>
            <w:rPrChange w:id="62" w:author="Helen Uustalu" w:date="2024-03-05T09:49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,</w:t>
        </w:r>
      </w:ins>
      <w:commentRangeStart w:id="63"/>
      <w:r w:rsidR="005827DE" w:rsidRPr="006F15A4">
        <w:rPr>
          <w:rFonts w:ascii="Times New Roman" w:hAnsi="Times New Roman" w:cs="Times New Roman"/>
          <w:sz w:val="24"/>
          <w:szCs w:val="24"/>
        </w:rPr>
        <w:t>välja arvatud tootmisettevõtte tegevusloa omajale kuuluva ravimi hulgimüügi tegevusloa alusel tegutsevas hulgimüügi ettevõttes</w:t>
      </w:r>
      <w:commentRangeEnd w:id="63"/>
      <w:r w:rsidR="00C943F8">
        <w:rPr>
          <w:rStyle w:val="Kommentaariviide"/>
        </w:rPr>
        <w:commentReference w:id="63"/>
      </w:r>
      <w:r w:rsidR="005827DE" w:rsidRPr="006F15A4">
        <w:rPr>
          <w:rFonts w:ascii="Times New Roman" w:hAnsi="Times New Roman" w:cs="Times New Roman"/>
          <w:sz w:val="24"/>
          <w:szCs w:val="24"/>
        </w:rPr>
        <w:t>.“.</w:t>
      </w:r>
    </w:p>
    <w:p w14:paraId="1B82EEC8" w14:textId="77777777" w:rsidR="009A2854" w:rsidRDefault="009A2854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C422BD" w14:textId="69D5243C" w:rsidR="009A2854" w:rsidRDefault="009A2854" w:rsidP="009A285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5C02">
        <w:rPr>
          <w:rFonts w:ascii="Times New Roman" w:hAnsi="Times New Roman" w:cs="Times New Roman"/>
          <w:b/>
          <w:bCs/>
          <w:sz w:val="24"/>
          <w:szCs w:val="24"/>
        </w:rPr>
        <w:t>§ 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2854">
        <w:rPr>
          <w:rFonts w:ascii="Times New Roman" w:hAnsi="Times New Roman" w:cs="Times New Roman"/>
          <w:b/>
          <w:bCs/>
          <w:sz w:val="24"/>
          <w:szCs w:val="24"/>
        </w:rPr>
        <w:t>Ravimiseaduse ja tervishoiuteenuste korraldamise seaduse muutmise seadus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9A2854">
        <w:rPr>
          <w:rFonts w:ascii="Times New Roman" w:hAnsi="Times New Roman" w:cs="Times New Roman"/>
          <w:b/>
          <w:bCs/>
          <w:sz w:val="24"/>
          <w:szCs w:val="24"/>
        </w:rPr>
        <w:t xml:space="preserve"> (lähtetoetused)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muutmine</w:t>
      </w:r>
    </w:p>
    <w:p w14:paraId="6D9AB13F" w14:textId="77777777" w:rsidR="009A2854" w:rsidRDefault="009A2854" w:rsidP="009A285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388ABA" w14:textId="6466F3B1" w:rsidR="009A2854" w:rsidRPr="009A2854" w:rsidRDefault="009A2854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C02">
        <w:rPr>
          <w:rFonts w:ascii="Times New Roman" w:hAnsi="Times New Roman" w:cs="Times New Roman"/>
          <w:sz w:val="24"/>
          <w:szCs w:val="24"/>
        </w:rPr>
        <w:t xml:space="preserve">Ravimiseaduse ja tervishoiuteenuste korraldamise seaduse muutmise seaduse (lähtetoetused) </w:t>
      </w:r>
      <w:commentRangeStart w:id="64"/>
      <w:r w:rsidR="00B27812">
        <w:rPr>
          <w:rFonts w:ascii="Times New Roman" w:hAnsi="Times New Roman" w:cs="Times New Roman"/>
          <w:sz w:val="24"/>
          <w:szCs w:val="24"/>
        </w:rPr>
        <w:t>(</w:t>
      </w:r>
      <w:r w:rsidRPr="00635C02">
        <w:rPr>
          <w:rFonts w:ascii="Times New Roman" w:hAnsi="Times New Roman" w:cs="Times New Roman"/>
          <w:sz w:val="24"/>
          <w:szCs w:val="24"/>
        </w:rPr>
        <w:t>RT I, 15.12.2023</w:t>
      </w:r>
      <w:ins w:id="65" w:author="Helen Uustalu" w:date="2024-02-26T12:58:00Z">
        <w:r w:rsidR="00D91DAE">
          <w:rPr>
            <w:rFonts w:ascii="Times New Roman" w:hAnsi="Times New Roman" w:cs="Times New Roman"/>
            <w:sz w:val="24"/>
            <w:szCs w:val="24"/>
          </w:rPr>
          <w:t>, 1</w:t>
        </w:r>
      </w:ins>
      <w:r w:rsidR="00B27812">
        <w:rPr>
          <w:rFonts w:ascii="Times New Roman" w:hAnsi="Times New Roman" w:cs="Times New Roman"/>
          <w:sz w:val="24"/>
          <w:szCs w:val="24"/>
        </w:rPr>
        <w:t>)</w:t>
      </w:r>
      <w:r w:rsidRPr="00635C02">
        <w:rPr>
          <w:rFonts w:ascii="Times New Roman" w:hAnsi="Times New Roman" w:cs="Times New Roman"/>
          <w:sz w:val="24"/>
          <w:szCs w:val="24"/>
        </w:rPr>
        <w:t xml:space="preserve">, </w:t>
      </w:r>
      <w:commentRangeEnd w:id="64"/>
      <w:r w:rsidR="00D91DAE">
        <w:rPr>
          <w:rStyle w:val="Kommentaariviide"/>
        </w:rPr>
        <w:commentReference w:id="64"/>
      </w:r>
      <w:r w:rsidRPr="00635C02">
        <w:rPr>
          <w:rFonts w:ascii="Times New Roman" w:hAnsi="Times New Roman" w:cs="Times New Roman"/>
          <w:sz w:val="24"/>
          <w:szCs w:val="24"/>
        </w:rPr>
        <w:t>1 § 2 punktis 3 asendatakse sõna „üldarstiabi“ sõnaga „per</w:t>
      </w:r>
      <w:r w:rsidR="00635C02">
        <w:rPr>
          <w:rFonts w:ascii="Times New Roman" w:hAnsi="Times New Roman" w:cs="Times New Roman"/>
          <w:sz w:val="24"/>
          <w:szCs w:val="24"/>
        </w:rPr>
        <w:t>e</w:t>
      </w:r>
      <w:r w:rsidRPr="00635C02">
        <w:rPr>
          <w:rFonts w:ascii="Times New Roman" w:hAnsi="Times New Roman" w:cs="Times New Roman"/>
          <w:sz w:val="24"/>
          <w:szCs w:val="24"/>
        </w:rPr>
        <w:t>arstiabi“.</w:t>
      </w:r>
    </w:p>
    <w:p w14:paraId="193F285D" w14:textId="77777777" w:rsidR="00112787" w:rsidRPr="006F15A4" w:rsidRDefault="00112787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9024D8" w14:textId="5728AD5C" w:rsidR="00112787" w:rsidRPr="006F15A4" w:rsidRDefault="00112787" w:rsidP="00D87E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9A2854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6F15A4">
        <w:rPr>
          <w:rFonts w:ascii="Times New Roman" w:hAnsi="Times New Roman" w:cs="Times New Roman"/>
          <w:b/>
          <w:bCs/>
          <w:sz w:val="24"/>
          <w:szCs w:val="24"/>
        </w:rPr>
        <w:t>. Riigilõi</w:t>
      </w:r>
      <w:r w:rsidR="0089236E" w:rsidRPr="006F15A4">
        <w:rPr>
          <w:rFonts w:ascii="Times New Roman" w:hAnsi="Times New Roman" w:cs="Times New Roman"/>
          <w:b/>
          <w:bCs/>
          <w:sz w:val="24"/>
          <w:szCs w:val="24"/>
        </w:rPr>
        <w:t>vuseaduse muutmine</w:t>
      </w:r>
    </w:p>
    <w:p w14:paraId="35E92E7E" w14:textId="77777777" w:rsidR="0089236E" w:rsidRPr="006F15A4" w:rsidRDefault="0089236E" w:rsidP="00D87E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653DF8" w14:textId="4A762256" w:rsidR="0089236E" w:rsidRPr="006F15A4" w:rsidRDefault="00113DD3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>Riigilõivuseaduses tehakse järgmised muudatused:</w:t>
      </w:r>
    </w:p>
    <w:p w14:paraId="5B922F53" w14:textId="77777777" w:rsidR="00113DD3" w:rsidRPr="006F15A4" w:rsidRDefault="00113DD3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A7F650" w14:textId="08B9F55F" w:rsidR="00113DD3" w:rsidRPr="006F15A4" w:rsidRDefault="006F15A4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76F8" w:rsidRPr="006F15A4">
        <w:rPr>
          <w:rFonts w:ascii="Times New Roman" w:hAnsi="Times New Roman" w:cs="Times New Roman"/>
          <w:sz w:val="24"/>
          <w:szCs w:val="24"/>
        </w:rPr>
        <w:t>paragrahvi</w:t>
      </w:r>
      <w:del w:id="66" w:author="Helen Uustalu" w:date="2024-03-05T09:52:00Z">
        <w:r w:rsidR="00C4072D" w:rsidDel="00F16476">
          <w:rPr>
            <w:rFonts w:ascii="Times New Roman" w:hAnsi="Times New Roman" w:cs="Times New Roman"/>
            <w:sz w:val="24"/>
            <w:szCs w:val="24"/>
          </w:rPr>
          <w:delText>des</w:delText>
        </w:r>
      </w:del>
      <w:r w:rsidR="00DB76F8" w:rsidRPr="006F15A4">
        <w:rPr>
          <w:rFonts w:ascii="Times New Roman" w:hAnsi="Times New Roman" w:cs="Times New Roman"/>
          <w:sz w:val="24"/>
          <w:szCs w:val="24"/>
        </w:rPr>
        <w:t xml:space="preserve"> </w:t>
      </w:r>
      <w:r w:rsidR="00431CE9" w:rsidRPr="006F15A4">
        <w:rPr>
          <w:rFonts w:ascii="Times New Roman" w:hAnsi="Times New Roman" w:cs="Times New Roman"/>
          <w:sz w:val="24"/>
          <w:szCs w:val="24"/>
        </w:rPr>
        <w:t>287</w:t>
      </w:r>
      <w:ins w:id="67" w:author="Helen Uustalu" w:date="2024-03-05T09:52:00Z">
        <w:r w:rsidR="00F16476">
          <w:rPr>
            <w:rFonts w:ascii="Times New Roman" w:hAnsi="Times New Roman" w:cs="Times New Roman"/>
            <w:sz w:val="24"/>
            <w:szCs w:val="24"/>
          </w:rPr>
          <w:t xml:space="preserve"> pealkirjas ja lõike 1 punktis 2</w:t>
        </w:r>
      </w:ins>
      <w:r w:rsidR="00C4072D">
        <w:rPr>
          <w:rFonts w:ascii="Times New Roman" w:hAnsi="Times New Roman" w:cs="Times New Roman"/>
          <w:sz w:val="24"/>
          <w:szCs w:val="24"/>
        </w:rPr>
        <w:t xml:space="preserve"> </w:t>
      </w:r>
      <w:del w:id="68" w:author="Helen Uustalu" w:date="2024-03-05T09:52:00Z">
        <w:r w:rsidR="00C4072D" w:rsidDel="00F16476">
          <w:rPr>
            <w:rFonts w:ascii="Times New Roman" w:hAnsi="Times New Roman" w:cs="Times New Roman"/>
            <w:sz w:val="24"/>
            <w:szCs w:val="24"/>
          </w:rPr>
          <w:delText xml:space="preserve">ja </w:delText>
        </w:r>
      </w:del>
      <w:ins w:id="69" w:author="Helen Uustalu" w:date="2024-03-05T09:52:00Z">
        <w:r w:rsidR="00F16476">
          <w:rPr>
            <w:rFonts w:ascii="Times New Roman" w:hAnsi="Times New Roman" w:cs="Times New Roman"/>
            <w:sz w:val="24"/>
            <w:szCs w:val="24"/>
          </w:rPr>
          <w:t xml:space="preserve">ning § </w:t>
        </w:r>
      </w:ins>
      <w:r w:rsidR="00C4072D">
        <w:rPr>
          <w:rFonts w:ascii="Times New Roman" w:hAnsi="Times New Roman" w:cs="Times New Roman"/>
          <w:sz w:val="24"/>
          <w:szCs w:val="24"/>
        </w:rPr>
        <w:t>288</w:t>
      </w:r>
      <w:ins w:id="70" w:author="Helen Uustalu" w:date="2024-03-05T09:52:00Z">
        <w:r w:rsidR="00F16476">
          <w:rPr>
            <w:rFonts w:ascii="Times New Roman" w:hAnsi="Times New Roman" w:cs="Times New Roman"/>
            <w:sz w:val="24"/>
            <w:szCs w:val="24"/>
          </w:rPr>
          <w:t xml:space="preserve"> punktis</w:t>
        </w:r>
      </w:ins>
      <w:ins w:id="71" w:author="Helen Uustalu" w:date="2024-03-05T09:53:00Z">
        <w:r w:rsidR="00F16476">
          <w:rPr>
            <w:rFonts w:ascii="Times New Roman" w:hAnsi="Times New Roman" w:cs="Times New Roman"/>
            <w:sz w:val="24"/>
            <w:szCs w:val="24"/>
          </w:rPr>
          <w:t xml:space="preserve"> 1</w:t>
        </w:r>
      </w:ins>
      <w:r w:rsidR="00B178E4" w:rsidRPr="006F15A4">
        <w:rPr>
          <w:rFonts w:ascii="Times New Roman" w:hAnsi="Times New Roman" w:cs="Times New Roman"/>
          <w:sz w:val="24"/>
          <w:szCs w:val="24"/>
        </w:rPr>
        <w:t xml:space="preserve"> </w:t>
      </w:r>
      <w:r w:rsidR="00CB67CC" w:rsidRPr="006F15A4">
        <w:rPr>
          <w:rFonts w:ascii="Times New Roman" w:hAnsi="Times New Roman" w:cs="Times New Roman"/>
          <w:sz w:val="24"/>
          <w:szCs w:val="24"/>
        </w:rPr>
        <w:t xml:space="preserve">asendatakse </w:t>
      </w:r>
      <w:del w:id="72" w:author="Helen Uustalu" w:date="2024-03-05T09:53:00Z">
        <w:r w:rsidR="00C4072D" w:rsidDel="00F16476">
          <w:rPr>
            <w:rFonts w:ascii="Times New Roman" w:hAnsi="Times New Roman" w:cs="Times New Roman"/>
            <w:sz w:val="24"/>
            <w:szCs w:val="24"/>
          </w:rPr>
          <w:delText xml:space="preserve">läbivalt </w:delText>
        </w:r>
      </w:del>
      <w:r w:rsidR="00CB67CC" w:rsidRPr="006F15A4">
        <w:rPr>
          <w:rFonts w:ascii="Times New Roman" w:hAnsi="Times New Roman" w:cs="Times New Roman"/>
          <w:sz w:val="24"/>
          <w:szCs w:val="24"/>
        </w:rPr>
        <w:t>sõna „üldarstiabi“ sõnaga „perearstiabi“;</w:t>
      </w:r>
    </w:p>
    <w:p w14:paraId="6E36771B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275443" w14:textId="621B1B4E" w:rsidR="00F86691" w:rsidRPr="006F15A4" w:rsidRDefault="00FC697E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86691" w:rsidRPr="006F15A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86691" w:rsidRPr="006F15A4">
        <w:rPr>
          <w:rFonts w:ascii="Times New Roman" w:hAnsi="Times New Roman" w:cs="Times New Roman"/>
          <w:sz w:val="24"/>
          <w:szCs w:val="24"/>
        </w:rPr>
        <w:t xml:space="preserve"> paragrahvi 287 täiendatakse lõikega 5 järgmises sõnastuses:</w:t>
      </w:r>
    </w:p>
    <w:p w14:paraId="12D8670F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F66053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>„(5) Iseseisvalt füsioteraapia, iseseisvalt logopeedilise ravi või iseseisvalt psühholoogilise ravi osutamise tegevusloa taotluse läbivaatamise eest tasutakse riigilõivu 145 eurot iga tegevuskoha kohta eraldi.“;</w:t>
      </w:r>
    </w:p>
    <w:p w14:paraId="3A3FA55B" w14:textId="77777777" w:rsidR="00CB67CC" w:rsidRPr="006F15A4" w:rsidRDefault="00CB67CC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B5D4C9" w14:textId="3808A72A" w:rsidR="00F86691" w:rsidRPr="006F15A4" w:rsidRDefault="00FC697E" w:rsidP="00C407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CB67CC"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F86691" w:rsidRPr="006F15A4">
        <w:rPr>
          <w:rFonts w:ascii="Times New Roman" w:hAnsi="Times New Roman" w:cs="Times New Roman"/>
          <w:sz w:val="24"/>
          <w:szCs w:val="24"/>
        </w:rPr>
        <w:t>seaduse 12. peatüki 3. jagu täiendatakse 8. jaotisega järgmises sõnastuses:</w:t>
      </w:r>
    </w:p>
    <w:p w14:paraId="20B1288B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6D2A59" w14:textId="77777777" w:rsidR="00F86691" w:rsidRPr="006F15A4" w:rsidRDefault="00F86691" w:rsidP="00D87E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>„</w:t>
      </w:r>
      <w:r w:rsidRPr="006F15A4">
        <w:rPr>
          <w:rFonts w:ascii="Times New Roman" w:hAnsi="Times New Roman" w:cs="Times New Roman"/>
          <w:b/>
          <w:bCs/>
          <w:sz w:val="24"/>
          <w:szCs w:val="24"/>
        </w:rPr>
        <w:t>8. jaotis</w:t>
      </w:r>
    </w:p>
    <w:p w14:paraId="41FE679B" w14:textId="77777777" w:rsidR="00F86691" w:rsidRPr="006F15A4" w:rsidRDefault="00F86691" w:rsidP="00D87E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>Tubakaseaduse alusel tehtavad toimingud</w:t>
      </w:r>
    </w:p>
    <w:p w14:paraId="57D985E4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F25AD6" w14:textId="69C78B65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>§ 298</w:t>
      </w:r>
      <w:r w:rsidRPr="006F15A4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4</w:t>
      </w:r>
      <w:r w:rsidRPr="006F15A4">
        <w:rPr>
          <w:rFonts w:ascii="Times New Roman" w:hAnsi="Times New Roman" w:cs="Times New Roman"/>
          <w:b/>
          <w:bCs/>
          <w:sz w:val="24"/>
          <w:szCs w:val="24"/>
        </w:rPr>
        <w:t>. Tubakatoote</w:t>
      </w:r>
      <w:ins w:id="73" w:author="Mari Koik" w:date="2024-03-05T10:33:00Z">
        <w:r w:rsidR="00C943F8">
          <w:rPr>
            <w:rFonts w:ascii="Times New Roman" w:hAnsi="Times New Roman" w:cs="Times New Roman"/>
            <w:b/>
            <w:bCs/>
            <w:sz w:val="24"/>
            <w:szCs w:val="24"/>
          </w:rPr>
          <w:t>st</w:t>
        </w:r>
      </w:ins>
      <w:r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 ja tubakatootega seonduva</w:t>
      </w:r>
      <w:r w:rsidR="00314C3F">
        <w:rPr>
          <w:rFonts w:ascii="Times New Roman" w:hAnsi="Times New Roman" w:cs="Times New Roman"/>
          <w:b/>
          <w:bCs/>
          <w:sz w:val="24"/>
          <w:szCs w:val="24"/>
        </w:rPr>
        <w:t>st</w:t>
      </w:r>
      <w:r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 toote</w:t>
      </w:r>
      <w:r w:rsidR="00314C3F">
        <w:rPr>
          <w:rFonts w:ascii="Times New Roman" w:hAnsi="Times New Roman" w:cs="Times New Roman"/>
          <w:b/>
          <w:bCs/>
          <w:sz w:val="24"/>
          <w:szCs w:val="24"/>
        </w:rPr>
        <w:t>st</w:t>
      </w:r>
      <w:r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 teavitamine</w:t>
      </w:r>
    </w:p>
    <w:p w14:paraId="4293A9DF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E89998" w14:textId="0E0EDE20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>(1) Tubakatoote ja tubakatootega seonduva toote teate läbivaatamise eest tasutakse riigilõivu 740 eurot.</w:t>
      </w:r>
    </w:p>
    <w:p w14:paraId="37591DEF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DE18C3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>(2) Tubakatoote ja tubakatootega seonduva toote teate muudatuse eest tasutakse riigilõivu 740 eurot.“.</w:t>
      </w:r>
    </w:p>
    <w:p w14:paraId="0CB19474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A5BAF4" w14:textId="785FE545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9A2854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6F15A4">
        <w:rPr>
          <w:rFonts w:ascii="Times New Roman" w:hAnsi="Times New Roman" w:cs="Times New Roman"/>
          <w:b/>
          <w:bCs/>
          <w:sz w:val="24"/>
          <w:szCs w:val="24"/>
        </w:rPr>
        <w:t>. Tervishoiuteenuste korraldamise seaduse muutmise ja sellega seonduvalt teiste seaduste muutmise seaduse muutmine</w:t>
      </w:r>
    </w:p>
    <w:p w14:paraId="7302223E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150158" w14:textId="77777777" w:rsidR="00B277F2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>Tervishoiuteenuste korraldamise seaduse muutmise ja sellega seonduvalt teiste seaduste muutmise seaduse</w:t>
      </w:r>
      <w:r w:rsidR="00B277F2">
        <w:rPr>
          <w:rFonts w:ascii="Times New Roman" w:hAnsi="Times New Roman" w:cs="Times New Roman"/>
          <w:sz w:val="24"/>
          <w:szCs w:val="24"/>
        </w:rPr>
        <w:t>s</w:t>
      </w:r>
      <w:r w:rsidRPr="006F15A4">
        <w:rPr>
          <w:rFonts w:ascii="Times New Roman" w:hAnsi="Times New Roman" w:cs="Times New Roman"/>
          <w:sz w:val="24"/>
          <w:szCs w:val="24"/>
        </w:rPr>
        <w:t xml:space="preserve"> (RT I, 07.03.2023, 4)</w:t>
      </w:r>
      <w:r w:rsidR="00B277F2">
        <w:rPr>
          <w:rFonts w:ascii="Times New Roman" w:hAnsi="Times New Roman" w:cs="Times New Roman"/>
          <w:sz w:val="24"/>
          <w:szCs w:val="24"/>
        </w:rPr>
        <w:t xml:space="preserve"> tehakse järgmised muudatused:</w:t>
      </w:r>
    </w:p>
    <w:p w14:paraId="2C85FE1D" w14:textId="77777777" w:rsidR="00B277F2" w:rsidRDefault="00B277F2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033192" w14:textId="71EB2E47" w:rsidR="00B277F2" w:rsidRDefault="00B277F2" w:rsidP="00D87E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66B1">
        <w:rPr>
          <w:rFonts w:ascii="Times New Roman" w:hAnsi="Times New Roman" w:cs="Times New Roman"/>
          <w:b/>
          <w:bCs/>
          <w:sz w:val="24"/>
          <w:szCs w:val="24"/>
        </w:rPr>
        <w:t xml:space="preserve">1) </w:t>
      </w:r>
      <w:r w:rsidR="008F44E8" w:rsidRPr="008F66B1">
        <w:rPr>
          <w:rFonts w:ascii="Times New Roman" w:hAnsi="Times New Roman" w:cs="Times New Roman"/>
          <w:sz w:val="24"/>
          <w:szCs w:val="24"/>
        </w:rPr>
        <w:t>paragrahvi 1</w:t>
      </w:r>
      <w:r w:rsidR="00FD4DCA" w:rsidRPr="008F66B1">
        <w:rPr>
          <w:rFonts w:ascii="Times New Roman" w:hAnsi="Times New Roman" w:cs="Times New Roman"/>
          <w:sz w:val="24"/>
          <w:szCs w:val="24"/>
        </w:rPr>
        <w:t xml:space="preserve"> punktis 2 sisalduv lõige 3</w:t>
      </w:r>
      <w:r w:rsidR="00FD4DCA" w:rsidRPr="008F66B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FD4DCA" w:rsidRPr="008F66B1">
        <w:rPr>
          <w:rFonts w:ascii="Times New Roman" w:hAnsi="Times New Roman" w:cs="Times New Roman"/>
          <w:sz w:val="24"/>
          <w:szCs w:val="24"/>
        </w:rPr>
        <w:t xml:space="preserve"> muudetakse ja sõnastatakse järgmiselt:</w:t>
      </w:r>
    </w:p>
    <w:p w14:paraId="13EEE048" w14:textId="77777777" w:rsidR="00F14F3E" w:rsidRDefault="00F14F3E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5E67BC" w14:textId="24375D9C" w:rsidR="005609D0" w:rsidRPr="005609D0" w:rsidRDefault="00841044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D50731">
        <w:rPr>
          <w:rFonts w:ascii="Times New Roman" w:hAnsi="Times New Roman" w:cs="Times New Roman"/>
          <w:sz w:val="24"/>
          <w:szCs w:val="24"/>
        </w:rPr>
        <w:t>(3</w:t>
      </w:r>
      <w:r w:rsidR="00D50731" w:rsidRPr="008F66B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D50731">
        <w:rPr>
          <w:rFonts w:ascii="Times New Roman" w:hAnsi="Times New Roman" w:cs="Times New Roman"/>
          <w:sz w:val="24"/>
          <w:szCs w:val="24"/>
        </w:rPr>
        <w:t xml:space="preserve">) </w:t>
      </w:r>
      <w:r w:rsidR="005609D0" w:rsidRPr="008F66B1">
        <w:rPr>
          <w:rFonts w:ascii="Times New Roman" w:hAnsi="Times New Roman" w:cs="Times New Roman"/>
          <w:sz w:val="24"/>
          <w:szCs w:val="24"/>
        </w:rPr>
        <w:t>Vanglas ja arestimajas kinni peetavatele isikutele tervishoiuteenuste osutamist, sealhulgas vanglas kohapeal osutatavat hambaravi,  ravimeid, meditsiiniseadmeid ja mu</w:t>
      </w:r>
      <w:r w:rsidR="00C3245E">
        <w:rPr>
          <w:rFonts w:ascii="Times New Roman" w:hAnsi="Times New Roman" w:cs="Times New Roman"/>
          <w:sz w:val="24"/>
          <w:szCs w:val="24"/>
        </w:rPr>
        <w:t>i</w:t>
      </w:r>
      <w:r w:rsidR="005609D0" w:rsidRPr="008F66B1">
        <w:rPr>
          <w:rFonts w:ascii="Times New Roman" w:hAnsi="Times New Roman" w:cs="Times New Roman"/>
          <w:sz w:val="24"/>
          <w:szCs w:val="24"/>
        </w:rPr>
        <w:t>d</w:t>
      </w:r>
      <w:r w:rsidR="00C3245E">
        <w:rPr>
          <w:rFonts w:ascii="Times New Roman" w:hAnsi="Times New Roman" w:cs="Times New Roman"/>
          <w:sz w:val="24"/>
          <w:szCs w:val="24"/>
        </w:rPr>
        <w:t xml:space="preserve"> </w:t>
      </w:r>
      <w:r w:rsidR="005609D0" w:rsidRPr="008F66B1">
        <w:rPr>
          <w:rFonts w:ascii="Times New Roman" w:hAnsi="Times New Roman" w:cs="Times New Roman"/>
          <w:sz w:val="24"/>
          <w:szCs w:val="24"/>
        </w:rPr>
        <w:t>tervishoiuteenuste osutamisega</w:t>
      </w:r>
      <w:r w:rsidR="00C3245E">
        <w:rPr>
          <w:rFonts w:ascii="Times New Roman" w:hAnsi="Times New Roman" w:cs="Times New Roman"/>
          <w:sz w:val="24"/>
          <w:szCs w:val="24"/>
        </w:rPr>
        <w:t xml:space="preserve"> seotud kulusid</w:t>
      </w:r>
      <w:r w:rsidR="005609D0" w:rsidRPr="008F66B1">
        <w:rPr>
          <w:rFonts w:ascii="Times New Roman" w:hAnsi="Times New Roman" w:cs="Times New Roman"/>
          <w:sz w:val="24"/>
          <w:szCs w:val="24"/>
        </w:rPr>
        <w:t xml:space="preserve"> rahastatakse riigieelarvest Tervisekassa kaudu vangistusseaduse § 52 lõike 1</w:t>
      </w:r>
      <w:r w:rsidR="005609D0" w:rsidRPr="008F66B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5609D0" w:rsidRPr="008F66B1">
        <w:rPr>
          <w:rFonts w:ascii="Times New Roman" w:hAnsi="Times New Roman" w:cs="Times New Roman"/>
          <w:sz w:val="24"/>
          <w:szCs w:val="24"/>
        </w:rPr>
        <w:t xml:space="preserve"> alusel </w:t>
      </w:r>
      <w:del w:id="74" w:author="Helen Uustalu" w:date="2024-02-22T14:09:00Z">
        <w:r w:rsidR="005609D0" w:rsidRPr="008F66B1" w:rsidDel="00F26181">
          <w:rPr>
            <w:rFonts w:ascii="Times New Roman" w:hAnsi="Times New Roman" w:cs="Times New Roman"/>
            <w:sz w:val="24"/>
            <w:szCs w:val="24"/>
          </w:rPr>
          <w:delText xml:space="preserve">antud määruse </w:delText>
        </w:r>
      </w:del>
      <w:r w:rsidR="005609D0" w:rsidRPr="008F66B1">
        <w:rPr>
          <w:rFonts w:ascii="Times New Roman" w:hAnsi="Times New Roman" w:cs="Times New Roman"/>
          <w:sz w:val="24"/>
          <w:szCs w:val="24"/>
        </w:rPr>
        <w:t>ning Tervisekassa tervishoiuteenuste loetelus sätestatud alustel, tingimustel ja korras.</w:t>
      </w:r>
      <w:r>
        <w:rPr>
          <w:rFonts w:ascii="Times New Roman" w:hAnsi="Times New Roman" w:cs="Times New Roman"/>
          <w:sz w:val="24"/>
          <w:szCs w:val="24"/>
        </w:rPr>
        <w:t>“;</w:t>
      </w:r>
    </w:p>
    <w:p w14:paraId="36976266" w14:textId="77777777" w:rsidR="00B277F2" w:rsidRDefault="00B277F2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E88B2D" w14:textId="45A91F10" w:rsidR="00F86691" w:rsidRPr="006F15A4" w:rsidRDefault="00B277F2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6B1">
        <w:rPr>
          <w:rFonts w:ascii="Times New Roman" w:hAnsi="Times New Roman" w:cs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6691" w:rsidRPr="006F15A4">
        <w:rPr>
          <w:rFonts w:ascii="Times New Roman" w:hAnsi="Times New Roman" w:cs="Times New Roman"/>
          <w:sz w:val="24"/>
          <w:szCs w:val="24"/>
        </w:rPr>
        <w:t xml:space="preserve"> </w:t>
      </w:r>
      <w:r w:rsidR="00CA2416">
        <w:rPr>
          <w:rFonts w:ascii="Times New Roman" w:hAnsi="Times New Roman" w:cs="Times New Roman"/>
          <w:sz w:val="24"/>
          <w:szCs w:val="24"/>
        </w:rPr>
        <w:t>paragrahv</w:t>
      </w:r>
      <w:r w:rsidR="00A37379">
        <w:rPr>
          <w:rFonts w:ascii="Times New Roman" w:hAnsi="Times New Roman" w:cs="Times New Roman"/>
          <w:sz w:val="24"/>
          <w:szCs w:val="24"/>
        </w:rPr>
        <w:t>i</w:t>
      </w:r>
      <w:r w:rsidR="00F86691" w:rsidRPr="006F15A4">
        <w:rPr>
          <w:rFonts w:ascii="Times New Roman" w:hAnsi="Times New Roman" w:cs="Times New Roman"/>
          <w:sz w:val="24"/>
          <w:szCs w:val="24"/>
        </w:rPr>
        <w:t xml:space="preserve"> 2 punktides 3 ja 8 ning §-s 4 asendatakse sõnad „Eesti Haigekassa“ sõnaga „Tervisekassa“ vastavas käändes.</w:t>
      </w:r>
    </w:p>
    <w:p w14:paraId="7B30117D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1BE7EF" w14:textId="43916B13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9A2854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6F15A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6F15A4">
        <w:rPr>
          <w:rFonts w:ascii="Times New Roman" w:hAnsi="Times New Roman" w:cs="Times New Roman"/>
          <w:sz w:val="24"/>
          <w:szCs w:val="24"/>
        </w:rPr>
        <w:t xml:space="preserve"> </w:t>
      </w:r>
      <w:r w:rsidRPr="006F15A4">
        <w:rPr>
          <w:rFonts w:ascii="Times New Roman" w:hAnsi="Times New Roman" w:cs="Times New Roman"/>
          <w:b/>
          <w:bCs/>
          <w:sz w:val="24"/>
          <w:szCs w:val="24"/>
        </w:rPr>
        <w:t>Tervishoiuteenuse osutaja kohustusliku vastutuskindlustuse seaduse muutmine</w:t>
      </w:r>
    </w:p>
    <w:p w14:paraId="0F9DC206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2291FF2" w14:textId="124A2800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15A4">
        <w:rPr>
          <w:rFonts w:ascii="Times New Roman" w:hAnsi="Times New Roman" w:cs="Times New Roman"/>
          <w:bCs/>
          <w:sz w:val="24"/>
          <w:szCs w:val="24"/>
        </w:rPr>
        <w:t xml:space="preserve">Tervishoiuteenuse osutaja kohustusliku vastutuskindlustuse seaduses </w:t>
      </w:r>
      <w:r w:rsidR="008937EF">
        <w:rPr>
          <w:rFonts w:ascii="Times New Roman" w:hAnsi="Times New Roman" w:cs="Times New Roman"/>
          <w:bCs/>
          <w:sz w:val="24"/>
          <w:szCs w:val="24"/>
        </w:rPr>
        <w:t>(</w:t>
      </w:r>
      <w:r w:rsidRPr="006F15A4">
        <w:rPr>
          <w:rFonts w:ascii="Times New Roman" w:hAnsi="Times New Roman" w:cs="Times New Roman"/>
          <w:sz w:val="24"/>
          <w:szCs w:val="24"/>
        </w:rPr>
        <w:t>RT I, 20.06.2022</w:t>
      </w:r>
      <w:del w:id="75" w:author="Helen Uustalu" w:date="2024-03-05T09:09:00Z">
        <w:r w:rsidR="008937EF" w:rsidDel="00C07F47">
          <w:rPr>
            <w:rFonts w:ascii="Times New Roman" w:hAnsi="Times New Roman" w:cs="Times New Roman"/>
            <w:sz w:val="24"/>
            <w:szCs w:val="24"/>
          </w:rPr>
          <w:delText>)</w:delText>
        </w:r>
      </w:del>
      <w:r w:rsidRPr="006F15A4">
        <w:rPr>
          <w:rFonts w:ascii="Times New Roman" w:hAnsi="Times New Roman" w:cs="Times New Roman"/>
          <w:sz w:val="24"/>
          <w:szCs w:val="24"/>
        </w:rPr>
        <w:t>, 83</w:t>
      </w:r>
      <w:ins w:id="76" w:author="Helen Uustalu" w:date="2024-03-05T09:09:00Z">
        <w:r w:rsidR="00C07F47">
          <w:rPr>
            <w:rFonts w:ascii="Times New Roman" w:hAnsi="Times New Roman" w:cs="Times New Roman"/>
            <w:sz w:val="24"/>
            <w:szCs w:val="24"/>
          </w:rPr>
          <w:t>)</w:t>
        </w:r>
      </w:ins>
      <w:r w:rsidRPr="006F15A4">
        <w:rPr>
          <w:rFonts w:ascii="Times New Roman" w:hAnsi="Times New Roman" w:cs="Times New Roman"/>
          <w:bCs/>
          <w:sz w:val="24"/>
          <w:szCs w:val="24"/>
        </w:rPr>
        <w:t xml:space="preserve"> tehakse järgmised muudatused:</w:t>
      </w:r>
    </w:p>
    <w:p w14:paraId="6EBB507E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0BD9DA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15A4">
        <w:rPr>
          <w:rFonts w:ascii="Times New Roman" w:hAnsi="Times New Roman" w:cs="Times New Roman"/>
          <w:b/>
          <w:sz w:val="24"/>
          <w:szCs w:val="24"/>
        </w:rPr>
        <w:t>1)</w:t>
      </w:r>
      <w:r w:rsidRPr="006F15A4">
        <w:rPr>
          <w:rFonts w:ascii="Times New Roman" w:hAnsi="Times New Roman" w:cs="Times New Roman"/>
          <w:bCs/>
          <w:sz w:val="24"/>
          <w:szCs w:val="24"/>
        </w:rPr>
        <w:t xml:space="preserve"> paragrahvi 4 lõige 3 muudetakse ja sõnastatakse järgmiselt:</w:t>
      </w:r>
    </w:p>
    <w:p w14:paraId="18B13F36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2D2CB3D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15A4">
        <w:rPr>
          <w:rFonts w:ascii="Times New Roman" w:hAnsi="Times New Roman" w:cs="Times New Roman"/>
          <w:bCs/>
          <w:sz w:val="24"/>
          <w:szCs w:val="24"/>
        </w:rPr>
        <w:t>„(3) Kindlustusandja on kohustatud vastavalt võlaõigusseaduse §-le 520 sõlmima vastutuskindlustuslepingu või muutma olemasolevat vastutuskindlustuslepingut tervishoiuteenuse osutajaga, kellel on kehtiv tegevusluba, kes taotleb Terviseametilt tegevusloa muutmist või uue tegevusloa väljastamist või kelle majandustegevuse peatamine lõpeb.“;</w:t>
      </w:r>
    </w:p>
    <w:p w14:paraId="4BCBCE15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4ADDD2F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6F15A4">
        <w:rPr>
          <w:rFonts w:ascii="Times New Roman" w:hAnsi="Times New Roman" w:cs="Times New Roman"/>
          <w:bCs/>
          <w:sz w:val="24"/>
          <w:szCs w:val="24"/>
        </w:rPr>
        <w:t xml:space="preserve"> paragrahvi 5 lõige 2 muudetakse ja sõnastatakse järgmiselt:</w:t>
      </w:r>
    </w:p>
    <w:p w14:paraId="7D0B40F1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3C75AD5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lastRenderedPageBreak/>
        <w:t xml:space="preserve">„(2) Tervishoiuteenuse osutaja kindlustuskohutuse täitmise tõendamiseks esitab kindlustusandja või tema volitatud isik käesoleva paragrahvi lõikes 1 nimetatud andmed </w:t>
      </w:r>
      <w:r w:rsidRPr="006F15A4" w:rsidDel="00260D0D">
        <w:rPr>
          <w:rFonts w:ascii="Times New Roman" w:hAnsi="Times New Roman" w:cs="Times New Roman"/>
          <w:sz w:val="24"/>
          <w:szCs w:val="24"/>
        </w:rPr>
        <w:t xml:space="preserve"> </w:t>
      </w:r>
      <w:r w:rsidRPr="006F15A4">
        <w:rPr>
          <w:rFonts w:ascii="Times New Roman" w:hAnsi="Times New Roman" w:cs="Times New Roman"/>
          <w:sz w:val="24"/>
          <w:szCs w:val="24"/>
        </w:rPr>
        <w:t xml:space="preserve">infosüsteemide </w:t>
      </w:r>
      <w:r w:rsidRPr="006F15A4" w:rsidDel="007C1ED9">
        <w:rPr>
          <w:rFonts w:ascii="Times New Roman" w:hAnsi="Times New Roman" w:cs="Times New Roman"/>
          <w:sz w:val="24"/>
          <w:szCs w:val="24"/>
        </w:rPr>
        <w:t xml:space="preserve">andmevahetuskihi kaudu Terviseameti peetavasse </w:t>
      </w:r>
      <w:r w:rsidRPr="006F15A4">
        <w:rPr>
          <w:rFonts w:ascii="Times New Roman" w:hAnsi="Times New Roman" w:cs="Times New Roman"/>
          <w:sz w:val="24"/>
          <w:szCs w:val="24"/>
        </w:rPr>
        <w:t>tervishoiukorralduse infosüsteemi.“;</w:t>
      </w:r>
    </w:p>
    <w:p w14:paraId="01F46BD5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8D984AD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>3)</w:t>
      </w:r>
      <w:r w:rsidRPr="006F15A4">
        <w:rPr>
          <w:rFonts w:ascii="Times New Roman" w:hAnsi="Times New Roman" w:cs="Times New Roman"/>
          <w:bCs/>
          <w:sz w:val="24"/>
          <w:szCs w:val="24"/>
        </w:rPr>
        <w:t xml:space="preserve"> paragrahvi 34 punktid 9 ja 10 muudetakse ning sõnastatakse järgmiselt:</w:t>
      </w:r>
    </w:p>
    <w:p w14:paraId="6BC3A076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AEFC7E0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>„</w:t>
      </w:r>
      <w:r w:rsidRPr="006F15A4">
        <w:rPr>
          <w:rFonts w:ascii="Times New Roman" w:hAnsi="Times New Roman" w:cs="Times New Roman"/>
          <w:b/>
          <w:bCs/>
          <w:sz w:val="24"/>
          <w:szCs w:val="24"/>
        </w:rPr>
        <w:t>9)</w:t>
      </w:r>
      <w:r w:rsidRPr="006F15A4">
        <w:rPr>
          <w:rFonts w:ascii="Times New Roman" w:hAnsi="Times New Roman" w:cs="Times New Roman"/>
          <w:bCs/>
          <w:sz w:val="24"/>
          <w:szCs w:val="24"/>
        </w:rPr>
        <w:t xml:space="preserve"> paragrahvi 42</w:t>
      </w:r>
      <w:r w:rsidRPr="006F15A4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Pr="006F15A4">
        <w:rPr>
          <w:rFonts w:ascii="Times New Roman" w:hAnsi="Times New Roman" w:cs="Times New Roman"/>
          <w:bCs/>
          <w:sz w:val="24"/>
          <w:szCs w:val="24"/>
        </w:rPr>
        <w:t xml:space="preserve"> täiendatakse lõigetega 2 ja 3 järgmises sõnastuses:</w:t>
      </w:r>
    </w:p>
    <w:p w14:paraId="6BD3C3B3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6079660" w14:textId="299DC34C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15A4">
        <w:rPr>
          <w:rFonts w:ascii="Times New Roman" w:hAnsi="Times New Roman" w:cs="Times New Roman"/>
          <w:bCs/>
          <w:sz w:val="24"/>
          <w:szCs w:val="24"/>
        </w:rPr>
        <w:t>„(2) Tervishoiuteenus</w:t>
      </w:r>
      <w:ins w:id="77" w:author="Mari Koik" w:date="2024-03-05T11:12:00Z">
        <w:r w:rsidR="00073FCA">
          <w:rPr>
            <w:rFonts w:ascii="Times New Roman" w:hAnsi="Times New Roman" w:cs="Times New Roman"/>
            <w:bCs/>
            <w:sz w:val="24"/>
            <w:szCs w:val="24"/>
          </w:rPr>
          <w:t>t</w:t>
        </w:r>
      </w:ins>
      <w:del w:id="78" w:author="Mari Koik" w:date="2024-03-05T11:12:00Z">
        <w:r w:rsidRPr="006F15A4" w:rsidDel="00073FCA">
          <w:rPr>
            <w:rFonts w:ascii="Times New Roman" w:hAnsi="Times New Roman" w:cs="Times New Roman"/>
            <w:bCs/>
            <w:sz w:val="24"/>
            <w:szCs w:val="24"/>
          </w:rPr>
          <w:delText>e</w:delText>
        </w:r>
      </w:del>
      <w:ins w:id="79" w:author="Mari Koik" w:date="2024-03-05T11:12:00Z">
        <w:r w:rsidR="00073FCA">
          <w:rPr>
            <w:rFonts w:ascii="Times New Roman" w:hAnsi="Times New Roman" w:cs="Times New Roman"/>
            <w:bCs/>
            <w:sz w:val="24"/>
            <w:szCs w:val="24"/>
          </w:rPr>
          <w:t xml:space="preserve"> võib asuda</w:t>
        </w:r>
      </w:ins>
      <w:r w:rsidRPr="006F15A4">
        <w:rPr>
          <w:rFonts w:ascii="Times New Roman" w:hAnsi="Times New Roman" w:cs="Times New Roman"/>
          <w:bCs/>
          <w:sz w:val="24"/>
          <w:szCs w:val="24"/>
        </w:rPr>
        <w:t xml:space="preserve"> osutam</w:t>
      </w:r>
      <w:ins w:id="80" w:author="Mari Koik" w:date="2024-03-05T11:12:00Z">
        <w:r w:rsidR="00073FCA">
          <w:rPr>
            <w:rFonts w:ascii="Times New Roman" w:hAnsi="Times New Roman" w:cs="Times New Roman"/>
            <w:bCs/>
            <w:sz w:val="24"/>
            <w:szCs w:val="24"/>
          </w:rPr>
          <w:t>a</w:t>
        </w:r>
      </w:ins>
      <w:del w:id="81" w:author="Mari Koik" w:date="2024-03-05T11:12:00Z">
        <w:r w:rsidRPr="006F15A4" w:rsidDel="00073FCA">
          <w:rPr>
            <w:rFonts w:ascii="Times New Roman" w:hAnsi="Times New Roman" w:cs="Times New Roman"/>
            <w:bCs/>
            <w:sz w:val="24"/>
            <w:szCs w:val="24"/>
          </w:rPr>
          <w:delText>ist võib alustada</w:delText>
        </w:r>
      </w:del>
      <w:r w:rsidRPr="006F15A4">
        <w:rPr>
          <w:rFonts w:ascii="Times New Roman" w:hAnsi="Times New Roman" w:cs="Times New Roman"/>
          <w:bCs/>
          <w:sz w:val="24"/>
          <w:szCs w:val="24"/>
        </w:rPr>
        <w:t xml:space="preserve"> vastutuskindlustuslepingu järgse kindlustusperioodi algusest või tervishoiukorralduse infosüsteemis märgitud ajast, kui viimati nimetatu on hilisem. Käesolevas lõikes sätestatut kohaldatakse ka tegevusloa muutmise ja majandustegevuse peatamise lõppemise menetluses.</w:t>
      </w:r>
    </w:p>
    <w:p w14:paraId="5C20AD86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CADE6E9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15A4">
        <w:rPr>
          <w:rFonts w:ascii="Times New Roman" w:hAnsi="Times New Roman" w:cs="Times New Roman"/>
          <w:bCs/>
          <w:sz w:val="24"/>
          <w:szCs w:val="24"/>
        </w:rPr>
        <w:t>(3) Vastutuskindlustuslepingu järgse kindlustusperioodi muutmine ei too kaasa tegevusloa muutmist.“;</w:t>
      </w:r>
    </w:p>
    <w:p w14:paraId="668074CC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90DB58F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>10)</w:t>
      </w:r>
      <w:r w:rsidRPr="006F15A4">
        <w:rPr>
          <w:rFonts w:ascii="Times New Roman" w:hAnsi="Times New Roman" w:cs="Times New Roman"/>
          <w:bCs/>
          <w:sz w:val="24"/>
          <w:szCs w:val="24"/>
        </w:rPr>
        <w:t> seadust täiendatakse §-ga 48</w:t>
      </w:r>
      <w:r w:rsidRPr="006F15A4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Pr="006F15A4">
        <w:rPr>
          <w:rFonts w:ascii="Times New Roman" w:hAnsi="Times New Roman" w:cs="Times New Roman"/>
          <w:bCs/>
          <w:sz w:val="24"/>
          <w:szCs w:val="24"/>
        </w:rPr>
        <w:t> järgmises sõnastuses:</w:t>
      </w:r>
    </w:p>
    <w:p w14:paraId="4DFB2E07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8219EC8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5A4">
        <w:rPr>
          <w:rFonts w:ascii="Times New Roman" w:hAnsi="Times New Roman" w:cs="Times New Roman"/>
          <w:bCs/>
          <w:sz w:val="24"/>
          <w:szCs w:val="24"/>
        </w:rPr>
        <w:t>„</w:t>
      </w:r>
      <w:r w:rsidRPr="006F15A4">
        <w:rPr>
          <w:rFonts w:ascii="Times New Roman" w:hAnsi="Times New Roman" w:cs="Times New Roman"/>
          <w:b/>
          <w:bCs/>
          <w:sz w:val="24"/>
          <w:szCs w:val="24"/>
        </w:rPr>
        <w:t>§ 48</w:t>
      </w:r>
      <w:r w:rsidRPr="006F15A4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F15A4">
        <w:rPr>
          <w:rFonts w:ascii="Times New Roman" w:hAnsi="Times New Roman" w:cs="Times New Roman"/>
          <w:b/>
          <w:bCs/>
          <w:sz w:val="24"/>
          <w:szCs w:val="24"/>
        </w:rPr>
        <w:t>. Tegevusloa kehtetuks tunnistamine</w:t>
      </w:r>
    </w:p>
    <w:p w14:paraId="7CD52922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897EC53" w14:textId="21BA9218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>Terviseamet võib lisaks majandustegevuse seadustiku üldosa seaduses sätestatule tunnistada tegevusloa kehtetuks, kui tervishoiuteenuse osutaja ei ole täitnud tervishoiuteenuse osutaja kohustusliku vastutuskindlustuse seadusest tulenevaid kohustusi.“.</w:t>
      </w:r>
      <w:r w:rsidR="00FC697E" w:rsidRPr="006F15A4">
        <w:rPr>
          <w:rFonts w:ascii="Times New Roman" w:hAnsi="Times New Roman" w:cs="Times New Roman"/>
          <w:sz w:val="24"/>
          <w:szCs w:val="24"/>
        </w:rPr>
        <w:t>“.</w:t>
      </w:r>
    </w:p>
    <w:p w14:paraId="73FEE2E8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499BB3" w14:textId="142284A9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15A4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6F15A4">
        <w:rPr>
          <w:rFonts w:ascii="Times New Roman" w:hAnsi="Times New Roman" w:cs="Times New Roman"/>
          <w:b/>
          <w:sz w:val="24"/>
          <w:szCs w:val="24"/>
        </w:rPr>
        <w:t>1</w:t>
      </w:r>
      <w:r w:rsidR="009A2854">
        <w:rPr>
          <w:rFonts w:ascii="Times New Roman" w:hAnsi="Times New Roman" w:cs="Times New Roman"/>
          <w:b/>
          <w:sz w:val="24"/>
          <w:szCs w:val="24"/>
        </w:rPr>
        <w:t>1</w:t>
      </w:r>
      <w:r w:rsidRPr="006F15A4">
        <w:rPr>
          <w:rFonts w:ascii="Times New Roman" w:hAnsi="Times New Roman" w:cs="Times New Roman"/>
          <w:b/>
          <w:sz w:val="24"/>
          <w:szCs w:val="24"/>
        </w:rPr>
        <w:t>. Tubakaseaduse muutmine</w:t>
      </w:r>
    </w:p>
    <w:p w14:paraId="6BE70741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0E31AA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15A4">
        <w:rPr>
          <w:rFonts w:ascii="Times New Roman" w:hAnsi="Times New Roman" w:cs="Times New Roman"/>
          <w:bCs/>
          <w:sz w:val="24"/>
          <w:szCs w:val="24"/>
        </w:rPr>
        <w:t>Tubakaseaduses tehakse järgmised muudatused:</w:t>
      </w:r>
    </w:p>
    <w:p w14:paraId="17C747A0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3138CFB" w14:textId="3417453E" w:rsidR="00F86691" w:rsidRPr="006F15A4" w:rsidRDefault="002C54D9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F86691" w:rsidRPr="006F15A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86691" w:rsidRPr="006F15A4">
        <w:rPr>
          <w:rFonts w:ascii="Times New Roman" w:hAnsi="Times New Roman" w:cs="Times New Roman"/>
          <w:sz w:val="24"/>
          <w:szCs w:val="24"/>
        </w:rPr>
        <w:t xml:space="preserve"> paragrahvi 10 lõike 4 esime</w:t>
      </w:r>
      <w:r w:rsidR="00A76064">
        <w:rPr>
          <w:rFonts w:ascii="Times New Roman" w:hAnsi="Times New Roman" w:cs="Times New Roman"/>
          <w:sz w:val="24"/>
          <w:szCs w:val="24"/>
        </w:rPr>
        <w:t>s</w:t>
      </w:r>
      <w:r w:rsidR="00142A0F">
        <w:rPr>
          <w:rFonts w:ascii="Times New Roman" w:hAnsi="Times New Roman" w:cs="Times New Roman"/>
          <w:sz w:val="24"/>
          <w:szCs w:val="24"/>
        </w:rPr>
        <w:t>es</w:t>
      </w:r>
      <w:r w:rsidR="00F86691" w:rsidRPr="006F15A4">
        <w:rPr>
          <w:rFonts w:ascii="Times New Roman" w:hAnsi="Times New Roman" w:cs="Times New Roman"/>
          <w:sz w:val="24"/>
          <w:szCs w:val="24"/>
        </w:rPr>
        <w:t xml:space="preserve"> lause</w:t>
      </w:r>
      <w:r w:rsidR="00142A0F">
        <w:rPr>
          <w:rFonts w:ascii="Times New Roman" w:hAnsi="Times New Roman" w:cs="Times New Roman"/>
          <w:sz w:val="24"/>
          <w:szCs w:val="24"/>
        </w:rPr>
        <w:t>s</w:t>
      </w:r>
      <w:r w:rsidR="00F86691" w:rsidRPr="006F15A4">
        <w:rPr>
          <w:rFonts w:ascii="Times New Roman" w:hAnsi="Times New Roman" w:cs="Times New Roman"/>
          <w:sz w:val="24"/>
          <w:szCs w:val="24"/>
        </w:rPr>
        <w:t>, § 10</w:t>
      </w:r>
      <w:r w:rsidR="00F86691" w:rsidRPr="006F15A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86691" w:rsidRPr="006F15A4">
        <w:rPr>
          <w:rFonts w:ascii="Times New Roman" w:hAnsi="Times New Roman" w:cs="Times New Roman"/>
          <w:sz w:val="24"/>
          <w:szCs w:val="24"/>
        </w:rPr>
        <w:t xml:space="preserve"> lõike 7 esimes</w:t>
      </w:r>
      <w:r w:rsidR="00142A0F">
        <w:rPr>
          <w:rFonts w:ascii="Times New Roman" w:hAnsi="Times New Roman" w:cs="Times New Roman"/>
          <w:sz w:val="24"/>
          <w:szCs w:val="24"/>
        </w:rPr>
        <w:t xml:space="preserve">es </w:t>
      </w:r>
      <w:r w:rsidR="00F86691" w:rsidRPr="006F15A4">
        <w:rPr>
          <w:rFonts w:ascii="Times New Roman" w:hAnsi="Times New Roman" w:cs="Times New Roman"/>
          <w:sz w:val="24"/>
          <w:szCs w:val="24"/>
        </w:rPr>
        <w:t>lause</w:t>
      </w:r>
      <w:r w:rsidR="00142A0F">
        <w:rPr>
          <w:rFonts w:ascii="Times New Roman" w:hAnsi="Times New Roman" w:cs="Times New Roman"/>
          <w:sz w:val="24"/>
          <w:szCs w:val="24"/>
        </w:rPr>
        <w:t>s</w:t>
      </w:r>
      <w:r w:rsidR="00F86691" w:rsidRPr="006F15A4">
        <w:rPr>
          <w:rFonts w:ascii="Times New Roman" w:hAnsi="Times New Roman" w:cs="Times New Roman"/>
          <w:sz w:val="24"/>
          <w:szCs w:val="24"/>
        </w:rPr>
        <w:t xml:space="preserve"> ja § 10</w:t>
      </w:r>
      <w:r w:rsidR="00F86691" w:rsidRPr="006F15A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F86691" w:rsidRPr="006F15A4">
        <w:rPr>
          <w:rFonts w:ascii="Times New Roman" w:hAnsi="Times New Roman" w:cs="Times New Roman"/>
          <w:sz w:val="24"/>
          <w:szCs w:val="24"/>
        </w:rPr>
        <w:t xml:space="preserve"> lõike 3 esimes</w:t>
      </w:r>
      <w:r w:rsidR="00142A0F">
        <w:rPr>
          <w:rFonts w:ascii="Times New Roman" w:hAnsi="Times New Roman" w:cs="Times New Roman"/>
          <w:sz w:val="24"/>
          <w:szCs w:val="24"/>
        </w:rPr>
        <w:t>es</w:t>
      </w:r>
      <w:r w:rsidR="00F86691" w:rsidRPr="006F15A4">
        <w:rPr>
          <w:rFonts w:ascii="Times New Roman" w:hAnsi="Times New Roman" w:cs="Times New Roman"/>
          <w:sz w:val="24"/>
          <w:szCs w:val="24"/>
        </w:rPr>
        <w:t xml:space="preserve"> lause</w:t>
      </w:r>
      <w:r w:rsidR="00142A0F">
        <w:rPr>
          <w:rFonts w:ascii="Times New Roman" w:hAnsi="Times New Roman" w:cs="Times New Roman"/>
          <w:sz w:val="24"/>
          <w:szCs w:val="24"/>
        </w:rPr>
        <w:t>s</w:t>
      </w:r>
      <w:r w:rsidR="00F86691" w:rsidRPr="006F15A4">
        <w:rPr>
          <w:rFonts w:ascii="Times New Roman" w:hAnsi="Times New Roman" w:cs="Times New Roman"/>
          <w:sz w:val="24"/>
          <w:szCs w:val="24"/>
        </w:rPr>
        <w:t xml:space="preserve"> </w:t>
      </w:r>
      <w:r w:rsidR="00F53D9A">
        <w:rPr>
          <w:rFonts w:ascii="Times New Roman" w:hAnsi="Times New Roman" w:cs="Times New Roman"/>
          <w:sz w:val="24"/>
          <w:szCs w:val="24"/>
        </w:rPr>
        <w:t>asendatakse</w:t>
      </w:r>
      <w:r w:rsidR="00F86691" w:rsidRPr="006F15A4">
        <w:rPr>
          <w:rFonts w:ascii="Times New Roman" w:hAnsi="Times New Roman" w:cs="Times New Roman"/>
          <w:sz w:val="24"/>
          <w:szCs w:val="24"/>
        </w:rPr>
        <w:t xml:space="preserve"> sõna </w:t>
      </w:r>
      <w:r w:rsidR="00F86691" w:rsidRPr="006F15A4">
        <w:rPr>
          <w:rFonts w:ascii="Times New Roman" w:hAnsi="Times New Roman" w:cs="Times New Roman"/>
          <w:bCs/>
          <w:sz w:val="24"/>
          <w:szCs w:val="24"/>
        </w:rPr>
        <w:t>„</w:t>
      </w:r>
      <w:r w:rsidR="00F86691" w:rsidRPr="006F15A4">
        <w:rPr>
          <w:rFonts w:ascii="Times New Roman" w:hAnsi="Times New Roman" w:cs="Times New Roman"/>
          <w:sz w:val="24"/>
          <w:szCs w:val="24"/>
        </w:rPr>
        <w:t xml:space="preserve">avaldatakse“ </w:t>
      </w:r>
      <w:r w:rsidR="00F86691" w:rsidRPr="006F15A4">
        <w:rPr>
          <w:rFonts w:ascii="Times New Roman" w:hAnsi="Times New Roman" w:cs="Times New Roman"/>
          <w:bCs/>
          <w:sz w:val="24"/>
          <w:szCs w:val="24"/>
        </w:rPr>
        <w:t>tekstiosaga</w:t>
      </w:r>
      <w:r w:rsidR="00F86691" w:rsidRPr="006F15A4">
        <w:rPr>
          <w:rFonts w:ascii="Times New Roman" w:hAnsi="Times New Roman" w:cs="Times New Roman"/>
          <w:sz w:val="24"/>
          <w:szCs w:val="24"/>
        </w:rPr>
        <w:t xml:space="preserve"> „</w:t>
      </w:r>
      <w:r w:rsidR="00F53D9A">
        <w:rPr>
          <w:rFonts w:ascii="Times New Roman" w:hAnsi="Times New Roman" w:cs="Times New Roman"/>
          <w:sz w:val="24"/>
          <w:szCs w:val="24"/>
        </w:rPr>
        <w:t xml:space="preserve">avaldatakse </w:t>
      </w:r>
      <w:r w:rsidR="00F86691" w:rsidRPr="006F15A4">
        <w:rPr>
          <w:rFonts w:ascii="Times New Roman" w:hAnsi="Times New Roman" w:cs="Times New Roman"/>
          <w:sz w:val="24"/>
          <w:szCs w:val="24"/>
        </w:rPr>
        <w:t>pärast teate nõuetele vastavuse kontrollimist ja esitatud teabe hindamist</w:t>
      </w:r>
      <w:r w:rsidR="00F86691" w:rsidRPr="006F15A4">
        <w:rPr>
          <w:rFonts w:ascii="Times New Roman" w:hAnsi="Times New Roman" w:cs="Times New Roman"/>
          <w:bCs/>
          <w:sz w:val="24"/>
          <w:szCs w:val="24"/>
        </w:rPr>
        <w:t>“;</w:t>
      </w:r>
    </w:p>
    <w:p w14:paraId="30145A71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7DE720D" w14:textId="6A23DD7B" w:rsidR="00F86691" w:rsidRPr="006F15A4" w:rsidRDefault="002C54D9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86691" w:rsidRPr="006F15A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86691" w:rsidRPr="006F15A4">
        <w:rPr>
          <w:rFonts w:ascii="Times New Roman" w:hAnsi="Times New Roman" w:cs="Times New Roman"/>
          <w:sz w:val="24"/>
          <w:szCs w:val="24"/>
        </w:rPr>
        <w:t xml:space="preserve"> paragrahvi 10 lõige 6 muudetakse ja sõnastatakse järgmiselt:</w:t>
      </w:r>
    </w:p>
    <w:p w14:paraId="4BCA1DC3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E48ECB" w14:textId="0DFDA613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15A4">
        <w:rPr>
          <w:rFonts w:ascii="Times New Roman" w:hAnsi="Times New Roman" w:cs="Times New Roman"/>
          <w:bCs/>
          <w:sz w:val="24"/>
          <w:szCs w:val="24"/>
        </w:rPr>
        <w:t xml:space="preserve">„(6) </w:t>
      </w:r>
      <w:r w:rsidR="00301ED9" w:rsidRPr="00301ED9">
        <w:rPr>
          <w:rFonts w:ascii="Times New Roman" w:hAnsi="Times New Roman" w:cs="Times New Roman"/>
          <w:bCs/>
          <w:sz w:val="24"/>
          <w:szCs w:val="24"/>
        </w:rPr>
        <w:t>Tubakatooteid võõrandamiseks Eestisse toov või Eestis tubakatooteid tootev ettevõtja</w:t>
      </w:r>
      <w:r w:rsidRPr="006F15A4">
        <w:rPr>
          <w:rFonts w:ascii="Times New Roman" w:hAnsi="Times New Roman" w:cs="Times New Roman"/>
          <w:bCs/>
          <w:sz w:val="24"/>
          <w:szCs w:val="24"/>
        </w:rPr>
        <w:t xml:space="preserve"> </w:t>
      </w:r>
      <w:commentRangeStart w:id="82"/>
      <w:del w:id="83" w:author="Mari Koik" w:date="2024-03-05T10:54:00Z">
        <w:r w:rsidRPr="006F15A4" w:rsidDel="003255C4">
          <w:rPr>
            <w:rFonts w:ascii="Times New Roman" w:hAnsi="Times New Roman" w:cs="Times New Roman"/>
            <w:bCs/>
            <w:sz w:val="24"/>
            <w:szCs w:val="24"/>
          </w:rPr>
          <w:delText xml:space="preserve">esitab </w:delText>
        </w:r>
      </w:del>
      <w:ins w:id="84" w:author="Mari Koik" w:date="2024-03-05T10:54:00Z">
        <w:r w:rsidR="003255C4">
          <w:rPr>
            <w:rFonts w:ascii="Times New Roman" w:hAnsi="Times New Roman" w:cs="Times New Roman"/>
            <w:bCs/>
            <w:sz w:val="24"/>
            <w:szCs w:val="24"/>
          </w:rPr>
          <w:t>tea</w:t>
        </w:r>
        <w:r w:rsidR="003255C4" w:rsidRPr="006F15A4">
          <w:rPr>
            <w:rFonts w:ascii="Times New Roman" w:hAnsi="Times New Roman" w:cs="Times New Roman"/>
            <w:bCs/>
            <w:sz w:val="24"/>
            <w:szCs w:val="24"/>
          </w:rPr>
          <w:t xml:space="preserve">tab </w:t>
        </w:r>
      </w:ins>
      <w:commentRangeEnd w:id="82"/>
      <w:ins w:id="85" w:author="Mari Koik" w:date="2024-03-05T10:55:00Z">
        <w:r w:rsidR="003255C4">
          <w:rPr>
            <w:rStyle w:val="Kommentaariviide"/>
          </w:rPr>
          <w:commentReference w:id="82"/>
        </w:r>
      </w:ins>
      <w:r w:rsidRPr="006F15A4">
        <w:rPr>
          <w:rFonts w:ascii="Times New Roman" w:hAnsi="Times New Roman" w:cs="Times New Roman"/>
          <w:bCs/>
          <w:sz w:val="24"/>
          <w:szCs w:val="24"/>
        </w:rPr>
        <w:t>Terviseametile elektroonilise</w:t>
      </w:r>
      <w:ins w:id="86" w:author="Mari Koik" w:date="2024-03-05T10:54:00Z">
        <w:r w:rsidR="003255C4">
          <w:rPr>
            <w:rFonts w:ascii="Times New Roman" w:hAnsi="Times New Roman" w:cs="Times New Roman"/>
            <w:bCs/>
            <w:sz w:val="24"/>
            <w:szCs w:val="24"/>
          </w:rPr>
          <w:t>lt</w:t>
        </w:r>
      </w:ins>
      <w:del w:id="87" w:author="Mari Koik" w:date="2024-03-05T10:54:00Z">
        <w:r w:rsidRPr="006F15A4" w:rsidDel="003255C4">
          <w:rPr>
            <w:rFonts w:ascii="Times New Roman" w:hAnsi="Times New Roman" w:cs="Times New Roman"/>
            <w:bCs/>
            <w:sz w:val="24"/>
            <w:szCs w:val="24"/>
          </w:rPr>
          <w:delText>s vormis</w:delText>
        </w:r>
      </w:del>
      <w:r w:rsidRPr="006F15A4">
        <w:rPr>
          <w:rFonts w:ascii="Times New Roman" w:hAnsi="Times New Roman" w:cs="Times New Roman"/>
          <w:bCs/>
          <w:sz w:val="24"/>
          <w:szCs w:val="24"/>
        </w:rPr>
        <w:t xml:space="preserve"> </w:t>
      </w:r>
      <w:del w:id="88" w:author="Mari Koik" w:date="2024-03-05T10:53:00Z">
        <w:r w:rsidRPr="006F15A4" w:rsidDel="003255C4">
          <w:rPr>
            <w:rFonts w:ascii="Times New Roman" w:hAnsi="Times New Roman" w:cs="Times New Roman"/>
            <w:bCs/>
            <w:sz w:val="24"/>
            <w:szCs w:val="24"/>
          </w:rPr>
          <w:delText xml:space="preserve">teate andmete esitamiseks ettenähtud ühisportaali kaudu </w:delText>
        </w:r>
      </w:del>
      <w:r w:rsidR="000779AC">
        <w:rPr>
          <w:rFonts w:ascii="Times New Roman" w:hAnsi="Times New Roman" w:cs="Times New Roman"/>
          <w:bCs/>
          <w:sz w:val="24"/>
          <w:szCs w:val="24"/>
        </w:rPr>
        <w:t xml:space="preserve">tubakatoodete ja tubakatoodetega seonduvate toodete </w:t>
      </w:r>
      <w:r w:rsidRPr="006F15A4">
        <w:rPr>
          <w:rFonts w:ascii="Times New Roman" w:hAnsi="Times New Roman" w:cs="Times New Roman"/>
          <w:bCs/>
          <w:sz w:val="24"/>
          <w:szCs w:val="24"/>
        </w:rPr>
        <w:t xml:space="preserve">müügikogused tootemarkide ja -liikide kaupa </w:t>
      </w:r>
      <w:ins w:id="89" w:author="Mari Koik" w:date="2024-03-05T10:53:00Z">
        <w:r w:rsidR="003255C4" w:rsidRPr="006F15A4">
          <w:rPr>
            <w:rFonts w:ascii="Times New Roman" w:hAnsi="Times New Roman" w:cs="Times New Roman"/>
            <w:bCs/>
            <w:sz w:val="24"/>
            <w:szCs w:val="24"/>
          </w:rPr>
          <w:t xml:space="preserve">andmete esitamiseks ettenähtud ühisportaali kaudu </w:t>
        </w:r>
      </w:ins>
      <w:commentRangeStart w:id="90"/>
      <w:r w:rsidRPr="006F15A4">
        <w:rPr>
          <w:rFonts w:ascii="Times New Roman" w:hAnsi="Times New Roman" w:cs="Times New Roman"/>
          <w:bCs/>
          <w:sz w:val="24"/>
          <w:szCs w:val="24"/>
        </w:rPr>
        <w:t xml:space="preserve">eelmise kalendriaasta kohta </w:t>
      </w:r>
      <w:commentRangeStart w:id="91"/>
      <w:r w:rsidRPr="006F15A4">
        <w:rPr>
          <w:rFonts w:ascii="Times New Roman" w:hAnsi="Times New Roman" w:cs="Times New Roman"/>
          <w:bCs/>
          <w:sz w:val="24"/>
          <w:szCs w:val="24"/>
        </w:rPr>
        <w:t>järgmise</w:t>
      </w:r>
      <w:commentRangeEnd w:id="91"/>
      <w:r w:rsidR="00C943F8">
        <w:rPr>
          <w:rStyle w:val="Kommentaariviide"/>
        </w:rPr>
        <w:commentReference w:id="91"/>
      </w:r>
      <w:r w:rsidRPr="006F15A4">
        <w:rPr>
          <w:rFonts w:ascii="Times New Roman" w:hAnsi="Times New Roman" w:cs="Times New Roman"/>
          <w:bCs/>
          <w:sz w:val="24"/>
          <w:szCs w:val="24"/>
        </w:rPr>
        <w:t xml:space="preserve"> aasta 31. märtsiks</w:t>
      </w:r>
      <w:commentRangeEnd w:id="90"/>
      <w:r w:rsidR="006D767C">
        <w:rPr>
          <w:rStyle w:val="Kommentaariviide"/>
        </w:rPr>
        <w:commentReference w:id="90"/>
      </w:r>
      <w:r w:rsidRPr="006F15A4">
        <w:rPr>
          <w:rFonts w:ascii="Times New Roman" w:hAnsi="Times New Roman" w:cs="Times New Roman"/>
          <w:bCs/>
          <w:sz w:val="24"/>
          <w:szCs w:val="24"/>
        </w:rPr>
        <w:t>.“;</w:t>
      </w:r>
    </w:p>
    <w:p w14:paraId="0B76BAEF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4EE0F1B" w14:textId="7E1C75C8" w:rsidR="00F86691" w:rsidRPr="006F15A4" w:rsidRDefault="00D35268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86691" w:rsidRPr="006F15A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86691" w:rsidRPr="006F15A4">
        <w:rPr>
          <w:rFonts w:ascii="Times New Roman" w:hAnsi="Times New Roman" w:cs="Times New Roman"/>
          <w:sz w:val="24"/>
          <w:szCs w:val="24"/>
        </w:rPr>
        <w:t xml:space="preserve"> paragrahvi 10</w:t>
      </w:r>
      <w:r w:rsidR="00F86691" w:rsidRPr="006F15A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86691" w:rsidRPr="006F15A4">
        <w:rPr>
          <w:rFonts w:ascii="Times New Roman" w:hAnsi="Times New Roman" w:cs="Times New Roman"/>
          <w:sz w:val="24"/>
          <w:szCs w:val="24"/>
        </w:rPr>
        <w:t xml:space="preserve"> lõike 2 </w:t>
      </w:r>
      <w:r w:rsidR="00B370DE">
        <w:rPr>
          <w:rFonts w:ascii="Times New Roman" w:hAnsi="Times New Roman" w:cs="Times New Roman"/>
          <w:sz w:val="24"/>
          <w:szCs w:val="24"/>
        </w:rPr>
        <w:t>sissejuhatava</w:t>
      </w:r>
      <w:r w:rsidR="00651E56">
        <w:rPr>
          <w:rFonts w:ascii="Times New Roman" w:hAnsi="Times New Roman" w:cs="Times New Roman"/>
          <w:sz w:val="24"/>
          <w:szCs w:val="24"/>
        </w:rPr>
        <w:t>s</w:t>
      </w:r>
      <w:r w:rsidR="00B370DE">
        <w:rPr>
          <w:rFonts w:ascii="Times New Roman" w:hAnsi="Times New Roman" w:cs="Times New Roman"/>
          <w:sz w:val="24"/>
          <w:szCs w:val="24"/>
        </w:rPr>
        <w:t xml:space="preserve"> lauseosa</w:t>
      </w:r>
      <w:r w:rsidR="00651E56">
        <w:rPr>
          <w:rFonts w:ascii="Times New Roman" w:hAnsi="Times New Roman" w:cs="Times New Roman"/>
          <w:sz w:val="24"/>
          <w:szCs w:val="24"/>
        </w:rPr>
        <w:t>s asendatakse sõnad „</w:t>
      </w:r>
      <w:r w:rsidR="00391B57">
        <w:rPr>
          <w:rFonts w:ascii="Times New Roman" w:hAnsi="Times New Roman" w:cs="Times New Roman"/>
          <w:sz w:val="24"/>
          <w:szCs w:val="24"/>
        </w:rPr>
        <w:t>igal aastal“ sõnadega</w:t>
      </w:r>
      <w:r w:rsidR="00F86691" w:rsidRPr="006F15A4">
        <w:rPr>
          <w:rFonts w:ascii="Times New Roman" w:hAnsi="Times New Roman" w:cs="Times New Roman"/>
          <w:sz w:val="24"/>
          <w:szCs w:val="24"/>
        </w:rPr>
        <w:t xml:space="preserve"> „kalendriaasta kohta järgmise aasta 31. märtsiks</w:t>
      </w:r>
      <w:r w:rsidR="00F86691" w:rsidRPr="006F15A4">
        <w:rPr>
          <w:rFonts w:ascii="Times New Roman" w:hAnsi="Times New Roman" w:cs="Times New Roman"/>
          <w:bCs/>
          <w:sz w:val="24"/>
          <w:szCs w:val="24"/>
        </w:rPr>
        <w:t>“;</w:t>
      </w:r>
    </w:p>
    <w:p w14:paraId="1BC66610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54632D4" w14:textId="28F46578" w:rsidR="00F86691" w:rsidRPr="006F15A4" w:rsidRDefault="00D35268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F86691" w:rsidRPr="006F15A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86691" w:rsidRPr="006F15A4">
        <w:rPr>
          <w:rFonts w:ascii="Times New Roman" w:hAnsi="Times New Roman" w:cs="Times New Roman"/>
          <w:bCs/>
          <w:sz w:val="24"/>
          <w:szCs w:val="24"/>
        </w:rPr>
        <w:t xml:space="preserve"> seaduse</w:t>
      </w:r>
      <w:r w:rsidR="00F86691" w:rsidRPr="006F15A4" w:rsidDel="002F6EFD">
        <w:rPr>
          <w:rFonts w:ascii="Times New Roman" w:hAnsi="Times New Roman" w:cs="Times New Roman"/>
          <w:bCs/>
          <w:sz w:val="24"/>
          <w:szCs w:val="24"/>
        </w:rPr>
        <w:t xml:space="preserve"> 2</w:t>
      </w:r>
      <w:r w:rsidR="00F86691" w:rsidRPr="006F15A4">
        <w:rPr>
          <w:rFonts w:ascii="Times New Roman" w:hAnsi="Times New Roman" w:cs="Times New Roman"/>
          <w:bCs/>
          <w:sz w:val="24"/>
          <w:szCs w:val="24"/>
        </w:rPr>
        <w:t>.</w:t>
      </w:r>
      <w:r w:rsidR="00F86691" w:rsidRPr="006F15A4">
        <w:rPr>
          <w:rFonts w:ascii="Times New Roman" w:hAnsi="Times New Roman" w:cs="Times New Roman"/>
          <w:sz w:val="24"/>
          <w:szCs w:val="24"/>
        </w:rPr>
        <w:t xml:space="preserve"> peatüki 1. jagu täiendatakse </w:t>
      </w:r>
      <w:r w:rsidR="00A87CEF">
        <w:rPr>
          <w:rFonts w:ascii="Times New Roman" w:hAnsi="Times New Roman" w:cs="Times New Roman"/>
          <w:sz w:val="24"/>
          <w:szCs w:val="24"/>
        </w:rPr>
        <w:t>§</w:t>
      </w:r>
      <w:r w:rsidR="001C003B">
        <w:rPr>
          <w:rFonts w:ascii="Times New Roman" w:hAnsi="Times New Roman" w:cs="Times New Roman"/>
          <w:sz w:val="24"/>
          <w:szCs w:val="24"/>
        </w:rPr>
        <w:t>-ga</w:t>
      </w:r>
      <w:r w:rsidR="00A87CEF" w:rsidRPr="006F15A4">
        <w:rPr>
          <w:rFonts w:ascii="Times New Roman" w:hAnsi="Times New Roman" w:cs="Times New Roman"/>
          <w:sz w:val="24"/>
          <w:szCs w:val="24"/>
        </w:rPr>
        <w:t xml:space="preserve"> </w:t>
      </w:r>
      <w:r w:rsidR="00F86691" w:rsidRPr="006F15A4">
        <w:rPr>
          <w:rFonts w:ascii="Times New Roman" w:hAnsi="Times New Roman" w:cs="Times New Roman"/>
          <w:sz w:val="24"/>
          <w:szCs w:val="24"/>
        </w:rPr>
        <w:t>10</w:t>
      </w:r>
      <w:r w:rsidR="00F86691" w:rsidRPr="006F15A4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F86691" w:rsidRPr="006F15A4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1118BFA4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D7CBB22" w14:textId="42E56F48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>„§ 10</w:t>
      </w:r>
      <w:r w:rsidRPr="006F15A4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4</w:t>
      </w:r>
      <w:r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. Riigilõivud teate läbivaatamise </w:t>
      </w:r>
      <w:r w:rsidRPr="006F15A4" w:rsidDel="00514277">
        <w:rPr>
          <w:rFonts w:ascii="Times New Roman" w:hAnsi="Times New Roman" w:cs="Times New Roman"/>
          <w:b/>
          <w:bCs/>
          <w:sz w:val="24"/>
          <w:szCs w:val="24"/>
        </w:rPr>
        <w:t>eest</w:t>
      </w:r>
    </w:p>
    <w:p w14:paraId="35240F46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36AB716" w14:textId="76EAE9F4" w:rsidR="00F86691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>Käesoleva seaduse §-des 10–10</w:t>
      </w:r>
      <w:r w:rsidRPr="006F15A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F15A4">
        <w:rPr>
          <w:rFonts w:ascii="Times New Roman" w:hAnsi="Times New Roman" w:cs="Times New Roman"/>
          <w:sz w:val="24"/>
          <w:szCs w:val="24"/>
        </w:rPr>
        <w:t xml:space="preserve"> nimetatud </w:t>
      </w:r>
      <w:r w:rsidRPr="006F15A4">
        <w:rPr>
          <w:rFonts w:ascii="Times New Roman" w:hAnsi="Times New Roman" w:cs="Times New Roman"/>
          <w:bCs/>
          <w:sz w:val="24"/>
          <w:szCs w:val="24"/>
        </w:rPr>
        <w:t>teate</w:t>
      </w:r>
      <w:r w:rsidRPr="006F15A4">
        <w:rPr>
          <w:rFonts w:ascii="Times New Roman" w:hAnsi="Times New Roman" w:cs="Times New Roman"/>
          <w:sz w:val="24"/>
          <w:szCs w:val="24"/>
        </w:rPr>
        <w:t xml:space="preserve"> läbivaatamise eest tasub </w:t>
      </w:r>
      <w:r w:rsidRPr="006F15A4">
        <w:rPr>
          <w:rFonts w:ascii="Times New Roman" w:hAnsi="Times New Roman" w:cs="Times New Roman"/>
          <w:bCs/>
          <w:sz w:val="24"/>
          <w:szCs w:val="24"/>
        </w:rPr>
        <w:t>teate</w:t>
      </w:r>
      <w:r w:rsidRPr="006F15A4">
        <w:rPr>
          <w:rFonts w:ascii="Times New Roman" w:hAnsi="Times New Roman" w:cs="Times New Roman"/>
          <w:sz w:val="24"/>
          <w:szCs w:val="24"/>
        </w:rPr>
        <w:t xml:space="preserve"> esitaja enne tea</w:t>
      </w:r>
      <w:r w:rsidR="00314C3F">
        <w:rPr>
          <w:rFonts w:ascii="Times New Roman" w:hAnsi="Times New Roman" w:cs="Times New Roman"/>
          <w:sz w:val="24"/>
          <w:szCs w:val="24"/>
        </w:rPr>
        <w:t>te</w:t>
      </w:r>
      <w:r w:rsidRPr="006F15A4">
        <w:rPr>
          <w:rFonts w:ascii="Times New Roman" w:hAnsi="Times New Roman" w:cs="Times New Roman"/>
          <w:sz w:val="24"/>
          <w:szCs w:val="24"/>
        </w:rPr>
        <w:t xml:space="preserve"> esitamist riigilõivu riigilõivuseaduses sätestatud määras.</w:t>
      </w:r>
    </w:p>
    <w:p w14:paraId="75370E3F" w14:textId="77777777" w:rsidR="00603381" w:rsidRPr="006F15A4" w:rsidRDefault="0060338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84E850" w14:textId="43E4D666" w:rsidR="00FC697E" w:rsidRPr="006F15A4" w:rsidRDefault="00FC697E" w:rsidP="00D87E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4E54F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97F6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6F15A4">
        <w:rPr>
          <w:rFonts w:ascii="Times New Roman" w:hAnsi="Times New Roman" w:cs="Times New Roman"/>
          <w:b/>
          <w:bCs/>
          <w:sz w:val="24"/>
          <w:szCs w:val="24"/>
        </w:rPr>
        <w:t>. Seaduse jõustumine</w:t>
      </w:r>
    </w:p>
    <w:p w14:paraId="10D10C79" w14:textId="77777777" w:rsidR="00FC697E" w:rsidRPr="006F15A4" w:rsidRDefault="00FC697E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ED83568" w14:textId="77777777" w:rsidR="00FC697E" w:rsidRPr="006F15A4" w:rsidRDefault="00FC697E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15A4">
        <w:rPr>
          <w:rFonts w:ascii="Times New Roman" w:hAnsi="Times New Roman" w:cs="Times New Roman"/>
          <w:bCs/>
          <w:sz w:val="24"/>
          <w:szCs w:val="24"/>
        </w:rPr>
        <w:t xml:space="preserve">(1) </w:t>
      </w:r>
      <w:bookmarkStart w:id="92" w:name="_Hlk153414036"/>
      <w:r w:rsidRPr="006F15A4">
        <w:rPr>
          <w:rFonts w:ascii="Times New Roman" w:hAnsi="Times New Roman" w:cs="Times New Roman"/>
          <w:bCs/>
          <w:sz w:val="24"/>
          <w:szCs w:val="24"/>
        </w:rPr>
        <w:t>Käesolev seadus jõustub 2024. aasta 1. juulil</w:t>
      </w:r>
      <w:bookmarkEnd w:id="92"/>
      <w:r w:rsidRPr="006F15A4">
        <w:rPr>
          <w:rFonts w:ascii="Times New Roman" w:hAnsi="Times New Roman" w:cs="Times New Roman"/>
          <w:bCs/>
          <w:sz w:val="24"/>
          <w:szCs w:val="24"/>
        </w:rPr>
        <w:t>.</w:t>
      </w:r>
    </w:p>
    <w:p w14:paraId="07859A25" w14:textId="77777777" w:rsidR="00FC697E" w:rsidRPr="006F15A4" w:rsidRDefault="00FC697E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B773C3C" w14:textId="42A4DE71" w:rsidR="00FC697E" w:rsidRPr="006F15A4" w:rsidRDefault="00FC697E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15A4">
        <w:rPr>
          <w:rFonts w:ascii="Times New Roman" w:hAnsi="Times New Roman" w:cs="Times New Roman"/>
          <w:bCs/>
          <w:sz w:val="24"/>
          <w:szCs w:val="24"/>
        </w:rPr>
        <w:t xml:space="preserve">(2) </w:t>
      </w:r>
      <w:bookmarkStart w:id="93" w:name="_Hlk153414128"/>
      <w:r w:rsidRPr="006F15A4">
        <w:rPr>
          <w:rFonts w:ascii="Times New Roman" w:hAnsi="Times New Roman" w:cs="Times New Roman"/>
          <w:bCs/>
          <w:sz w:val="24"/>
          <w:szCs w:val="24"/>
        </w:rPr>
        <w:t xml:space="preserve">Käesoleva seaduse § </w:t>
      </w:r>
      <w:r w:rsidR="005827DE">
        <w:rPr>
          <w:rFonts w:ascii="Times New Roman" w:hAnsi="Times New Roman" w:cs="Times New Roman"/>
          <w:bCs/>
          <w:sz w:val="24"/>
          <w:szCs w:val="24"/>
        </w:rPr>
        <w:t>6</w:t>
      </w:r>
      <w:r w:rsidRPr="006F15A4">
        <w:rPr>
          <w:rFonts w:ascii="Times New Roman" w:hAnsi="Times New Roman" w:cs="Times New Roman"/>
          <w:bCs/>
          <w:sz w:val="24"/>
          <w:szCs w:val="24"/>
        </w:rPr>
        <w:t xml:space="preserve"> jõustub üldises korras.</w:t>
      </w:r>
    </w:p>
    <w:bookmarkEnd w:id="93"/>
    <w:p w14:paraId="184E8584" w14:textId="77777777" w:rsidR="00FC697E" w:rsidRPr="006F15A4" w:rsidRDefault="00FC697E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764E9E1" w14:textId="2A0AA25E" w:rsidR="00FC697E" w:rsidRPr="006F15A4" w:rsidRDefault="00FC697E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15A4">
        <w:rPr>
          <w:rFonts w:ascii="Times New Roman" w:hAnsi="Times New Roman" w:cs="Times New Roman"/>
          <w:bCs/>
          <w:sz w:val="24"/>
          <w:szCs w:val="24"/>
        </w:rPr>
        <w:t xml:space="preserve">(3) Käesoleva seaduse § </w:t>
      </w:r>
      <w:r w:rsidR="00E25BE4">
        <w:rPr>
          <w:rFonts w:ascii="Times New Roman" w:hAnsi="Times New Roman" w:cs="Times New Roman"/>
          <w:bCs/>
          <w:sz w:val="24"/>
          <w:szCs w:val="24"/>
        </w:rPr>
        <w:t>8</w:t>
      </w:r>
      <w:r w:rsidRPr="006F15A4">
        <w:rPr>
          <w:rFonts w:ascii="Times New Roman" w:hAnsi="Times New Roman" w:cs="Times New Roman"/>
          <w:bCs/>
          <w:sz w:val="24"/>
          <w:szCs w:val="24"/>
        </w:rPr>
        <w:t xml:space="preserve"> punkt </w:t>
      </w:r>
      <w:r w:rsidR="00E25BE4">
        <w:rPr>
          <w:rFonts w:ascii="Times New Roman" w:hAnsi="Times New Roman" w:cs="Times New Roman"/>
          <w:bCs/>
          <w:sz w:val="24"/>
          <w:szCs w:val="24"/>
        </w:rPr>
        <w:t>3</w:t>
      </w:r>
      <w:r w:rsidRPr="006F15A4">
        <w:rPr>
          <w:rFonts w:ascii="Times New Roman" w:hAnsi="Times New Roman" w:cs="Times New Roman"/>
          <w:bCs/>
          <w:sz w:val="24"/>
          <w:szCs w:val="24"/>
        </w:rPr>
        <w:t xml:space="preserve"> ja § </w:t>
      </w:r>
      <w:r w:rsidR="006F15A4" w:rsidRPr="006F15A4">
        <w:rPr>
          <w:rFonts w:ascii="Times New Roman" w:hAnsi="Times New Roman" w:cs="Times New Roman"/>
          <w:bCs/>
          <w:sz w:val="24"/>
          <w:szCs w:val="24"/>
        </w:rPr>
        <w:t>1</w:t>
      </w:r>
      <w:r w:rsidR="00E25BE4">
        <w:rPr>
          <w:rFonts w:ascii="Times New Roman" w:hAnsi="Times New Roman" w:cs="Times New Roman"/>
          <w:bCs/>
          <w:sz w:val="24"/>
          <w:szCs w:val="24"/>
        </w:rPr>
        <w:t>1</w:t>
      </w:r>
      <w:r w:rsidRPr="006F15A4">
        <w:rPr>
          <w:rFonts w:ascii="Times New Roman" w:hAnsi="Times New Roman" w:cs="Times New Roman"/>
          <w:bCs/>
          <w:sz w:val="24"/>
          <w:szCs w:val="24"/>
        </w:rPr>
        <w:t xml:space="preserve"> jõustu</w:t>
      </w:r>
      <w:r w:rsidR="006F15A4">
        <w:rPr>
          <w:rFonts w:ascii="Times New Roman" w:hAnsi="Times New Roman" w:cs="Times New Roman"/>
          <w:bCs/>
          <w:sz w:val="24"/>
          <w:szCs w:val="24"/>
        </w:rPr>
        <w:t>vad</w:t>
      </w:r>
      <w:r w:rsidRPr="006F15A4">
        <w:rPr>
          <w:rFonts w:ascii="Times New Roman" w:hAnsi="Times New Roman" w:cs="Times New Roman"/>
          <w:bCs/>
          <w:sz w:val="24"/>
          <w:szCs w:val="24"/>
        </w:rPr>
        <w:t xml:space="preserve"> 2025. aasta 1. jaanuaril. </w:t>
      </w:r>
    </w:p>
    <w:p w14:paraId="156D16D0" w14:textId="77777777" w:rsidR="00FC697E" w:rsidRDefault="00FC697E" w:rsidP="00D87E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A4CF34" w14:textId="77777777" w:rsidR="00E25BE4" w:rsidRPr="006F15A4" w:rsidRDefault="00E25BE4" w:rsidP="00D87E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10D446" w14:textId="77777777" w:rsidR="00FC697E" w:rsidRPr="006F15A4" w:rsidRDefault="00FC697E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AC4970" w14:textId="77777777" w:rsidR="00FC697E" w:rsidRPr="006F15A4" w:rsidRDefault="00FC697E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 xml:space="preserve">Lauri Hussar </w:t>
      </w:r>
    </w:p>
    <w:p w14:paraId="098A1685" w14:textId="77777777" w:rsidR="00FC697E" w:rsidRPr="006F15A4" w:rsidRDefault="00FC697E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 xml:space="preserve">Riigikogu esimees </w:t>
      </w:r>
    </w:p>
    <w:p w14:paraId="118EB513" w14:textId="77777777" w:rsidR="00FC697E" w:rsidRPr="006F15A4" w:rsidRDefault="00FC697E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5B5B35" w14:textId="3D01F1FA" w:rsidR="00FC697E" w:rsidRPr="006F15A4" w:rsidRDefault="00FC697E" w:rsidP="00D87E17">
      <w:pPr>
        <w:widowControl w:val="0"/>
        <w:pBdr>
          <w:bottom w:val="single" w:sz="12" w:space="11" w:color="auto"/>
        </w:pBd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  <w:r w:rsidRPr="006F15A4">
        <w:rPr>
          <w:rFonts w:ascii="Times New Roman" w:hAnsi="Times New Roman" w:cs="Times New Roman"/>
          <w:sz w:val="24"/>
          <w:szCs w:val="24"/>
        </w:rPr>
        <w:softHyphen/>
      </w:r>
      <w:r w:rsidRPr="006F15A4">
        <w:rPr>
          <w:rFonts w:ascii="Times New Roman" w:hAnsi="Times New Roman" w:cs="Times New Roman"/>
          <w:sz w:val="24"/>
          <w:szCs w:val="24"/>
        </w:rPr>
        <w:softHyphen/>
      </w:r>
      <w:r w:rsidRPr="006F15A4">
        <w:rPr>
          <w:rFonts w:ascii="Times New Roman" w:hAnsi="Times New Roman" w:cs="Times New Roman"/>
          <w:sz w:val="24"/>
          <w:szCs w:val="24"/>
        </w:rPr>
        <w:softHyphen/>
      </w:r>
      <w:r w:rsidRPr="006F15A4">
        <w:rPr>
          <w:rFonts w:ascii="Times New Roman" w:hAnsi="Times New Roman" w:cs="Times New Roman"/>
          <w:sz w:val="24"/>
          <w:szCs w:val="24"/>
        </w:rPr>
        <w:softHyphen/>
      </w:r>
      <w:r w:rsidRPr="006F15A4">
        <w:rPr>
          <w:rFonts w:ascii="Times New Roman" w:hAnsi="Times New Roman" w:cs="Times New Roman"/>
          <w:sz w:val="24"/>
          <w:szCs w:val="24"/>
        </w:rPr>
        <w:softHyphen/>
      </w:r>
      <w:r w:rsidRPr="006F15A4">
        <w:rPr>
          <w:rFonts w:ascii="Times New Roman" w:hAnsi="Times New Roman" w:cs="Times New Roman"/>
          <w:sz w:val="24"/>
          <w:szCs w:val="24"/>
        </w:rPr>
        <w:softHyphen/>
      </w:r>
      <w:r w:rsidRPr="006F15A4">
        <w:rPr>
          <w:rFonts w:ascii="Times New Roman" w:hAnsi="Times New Roman" w:cs="Times New Roman"/>
          <w:sz w:val="24"/>
          <w:szCs w:val="24"/>
        </w:rPr>
        <w:softHyphen/>
      </w:r>
      <w:r w:rsidRPr="006F15A4">
        <w:rPr>
          <w:rFonts w:ascii="Times New Roman" w:hAnsi="Times New Roman" w:cs="Times New Roman"/>
          <w:sz w:val="24"/>
          <w:szCs w:val="24"/>
        </w:rPr>
        <w:softHyphen/>
      </w:r>
      <w:r w:rsidRPr="006F15A4">
        <w:rPr>
          <w:rFonts w:ascii="Times New Roman" w:hAnsi="Times New Roman" w:cs="Times New Roman"/>
          <w:sz w:val="24"/>
          <w:szCs w:val="24"/>
        </w:rPr>
        <w:softHyphen/>
      </w:r>
      <w:r w:rsidRPr="006F15A4">
        <w:rPr>
          <w:rFonts w:ascii="Times New Roman" w:hAnsi="Times New Roman" w:cs="Times New Roman"/>
          <w:sz w:val="24"/>
          <w:szCs w:val="24"/>
        </w:rPr>
        <w:softHyphen/>
      </w:r>
      <w:r w:rsidRPr="006F15A4">
        <w:rPr>
          <w:rFonts w:ascii="Times New Roman" w:hAnsi="Times New Roman" w:cs="Times New Roman"/>
          <w:sz w:val="24"/>
          <w:szCs w:val="24"/>
        </w:rPr>
        <w:softHyphen/>
      </w:r>
      <w:r w:rsidRPr="006F15A4">
        <w:rPr>
          <w:rFonts w:ascii="Times New Roman" w:hAnsi="Times New Roman" w:cs="Times New Roman"/>
          <w:sz w:val="24"/>
          <w:szCs w:val="24"/>
        </w:rPr>
        <w:softHyphen/>
      </w:r>
      <w:r w:rsidRPr="006F15A4">
        <w:rPr>
          <w:rFonts w:ascii="Times New Roman" w:hAnsi="Times New Roman" w:cs="Times New Roman"/>
          <w:sz w:val="24"/>
          <w:szCs w:val="24"/>
        </w:rPr>
        <w:softHyphen/>
      </w:r>
      <w:r w:rsidRPr="006F15A4">
        <w:rPr>
          <w:rFonts w:ascii="Times New Roman" w:hAnsi="Times New Roman" w:cs="Times New Roman"/>
          <w:sz w:val="24"/>
          <w:szCs w:val="24"/>
        </w:rPr>
        <w:softHyphen/>
      </w:r>
      <w:r w:rsidRPr="006F15A4">
        <w:rPr>
          <w:rFonts w:ascii="Times New Roman" w:hAnsi="Times New Roman" w:cs="Times New Roman"/>
          <w:sz w:val="24"/>
          <w:szCs w:val="24"/>
        </w:rPr>
        <w:softHyphen/>
      </w:r>
      <w:r w:rsidRPr="006F15A4">
        <w:rPr>
          <w:rFonts w:ascii="Times New Roman" w:hAnsi="Times New Roman" w:cs="Times New Roman"/>
          <w:sz w:val="24"/>
          <w:szCs w:val="24"/>
        </w:rPr>
        <w:softHyphen/>
      </w:r>
      <w:r w:rsidRPr="006F15A4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 xml:space="preserve">Tallinn </w:t>
      </w:r>
      <w:r w:rsidRPr="006F15A4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ab/>
      </w:r>
      <w:r w:rsidRPr="006F15A4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ab/>
        <w:t>2024</w:t>
      </w:r>
    </w:p>
    <w:p w14:paraId="3311270B" w14:textId="43A63E2C" w:rsidR="00F86691" w:rsidRPr="006F15A4" w:rsidRDefault="00FC697E" w:rsidP="00AE749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 xml:space="preserve">Algatab Vabariigi Valitsus </w:t>
      </w:r>
    </w:p>
    <w:sectPr w:rsidR="00F86691" w:rsidRPr="006F15A4" w:rsidSect="002E7C9C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Helen Uustalu" w:date="2024-03-05T09:32:00Z" w:initials="HU">
    <w:p w14:paraId="61D98ACD" w14:textId="77777777" w:rsidR="004168C1" w:rsidRDefault="004168C1" w:rsidP="00B000F8">
      <w:pPr>
        <w:pStyle w:val="Kommentaaritekst"/>
      </w:pPr>
      <w:r>
        <w:rPr>
          <w:rStyle w:val="Kommentaariviide"/>
        </w:rPr>
        <w:annotationRef/>
      </w:r>
      <w:r>
        <w:t>Teenuseosutaja kohustus ei kuulu reguleerimisalasse, seega on sobivam koht nt § 32 lg 3'1.</w:t>
      </w:r>
    </w:p>
  </w:comment>
  <w:comment w:id="4" w:author="Helen Uustalu" w:date="2024-03-05T09:33:00Z" w:initials="HU">
    <w:p w14:paraId="0A1B9E96" w14:textId="77777777" w:rsidR="004168C1" w:rsidRDefault="004168C1">
      <w:pPr>
        <w:pStyle w:val="Kommentaaritekst"/>
      </w:pPr>
      <w:r>
        <w:rPr>
          <w:rStyle w:val="Kommentaariviide"/>
        </w:rPr>
        <w:annotationRef/>
      </w:r>
      <w:r>
        <w:t>Lisatavate lg-te sisuliselt sobivamad kohad on lg-tena 2'1 ja 2'2.</w:t>
      </w:r>
    </w:p>
    <w:p w14:paraId="4EF9C36F" w14:textId="77777777" w:rsidR="004168C1" w:rsidRDefault="004168C1" w:rsidP="00E77652">
      <w:pPr>
        <w:pStyle w:val="Kommentaaritekst"/>
      </w:pPr>
    </w:p>
  </w:comment>
  <w:comment w:id="12" w:author="Mari Koik" w:date="2024-03-05T10:39:00Z" w:initials="MK">
    <w:p w14:paraId="2CF8914B" w14:textId="77777777" w:rsidR="00C943F8" w:rsidRDefault="00C943F8" w:rsidP="005925FE">
      <w:pPr>
        <w:pStyle w:val="Kommentaaritekst"/>
      </w:pPr>
      <w:r>
        <w:rPr>
          <w:rStyle w:val="Kommentaariviide"/>
        </w:rPr>
        <w:annotationRef/>
      </w:r>
      <w:r>
        <w:t>kokku</w:t>
      </w:r>
    </w:p>
  </w:comment>
  <w:comment w:id="16" w:author="Mari Koik" w:date="2024-03-05T10:42:00Z" w:initials="MK">
    <w:p w14:paraId="6BCED6ED" w14:textId="77777777" w:rsidR="00996575" w:rsidRDefault="00996575" w:rsidP="00343D95">
      <w:pPr>
        <w:pStyle w:val="Kommentaaritekst"/>
      </w:pPr>
      <w:r>
        <w:rPr>
          <w:rStyle w:val="Kommentaariviide"/>
        </w:rPr>
        <w:annotationRef/>
      </w:r>
      <w:r>
        <w:t>Kas oleks parem? Muidu jäi mulje, et asendust otsitakse nimistule.</w:t>
      </w:r>
    </w:p>
  </w:comment>
  <w:comment w:id="63" w:author="Mari Koik" w:date="2024-03-05T10:33:00Z" w:initials="MK">
    <w:p w14:paraId="17F7372A" w14:textId="51ABEE61" w:rsidR="00C943F8" w:rsidRDefault="00C943F8" w:rsidP="000544D9">
      <w:pPr>
        <w:pStyle w:val="Kommentaaritekst"/>
      </w:pPr>
      <w:r>
        <w:rPr>
          <w:rStyle w:val="Kommentaariviide"/>
        </w:rPr>
        <w:annotationRef/>
      </w:r>
      <w:r>
        <w:t xml:space="preserve">Kas siin ei oleks parem sõnastada uue lausega, jaatavalt? Praegu on topelteitus: ei või .., välja arvatud.. Nt lisatakse teine lause: </w:t>
      </w:r>
      <w:r>
        <w:rPr>
          <w:i/>
          <w:iCs/>
        </w:rPr>
        <w:t>Erandina võib ta töötada tootmisettevõtte tegevusloa omajale kuuluva ravimi hulgimüügi tegevusloa alusel tegutsevas hulgimüügi ettevõttes</w:t>
      </w:r>
      <w:r>
        <w:t>. Vms.</w:t>
      </w:r>
    </w:p>
  </w:comment>
  <w:comment w:id="64" w:author="Helen Uustalu" w:date="2024-02-26T12:59:00Z" w:initials="HU">
    <w:p w14:paraId="70FF5262" w14:textId="36E3A54E" w:rsidR="004168C1" w:rsidRDefault="00D91DAE" w:rsidP="00C66E22">
      <w:pPr>
        <w:pStyle w:val="Kommentaaritekst"/>
      </w:pPr>
      <w:r>
        <w:rPr>
          <w:rStyle w:val="Kommentaariviide"/>
        </w:rPr>
        <w:annotationRef/>
      </w:r>
      <w:r w:rsidR="004168C1">
        <w:t>See seadus jõustub 30.06.24, seega 01.07.24 seda enam muuta ei saaks, seetõttu tuleks selle muudatuse jõustumise ajaks panna 30.06.24</w:t>
      </w:r>
    </w:p>
  </w:comment>
  <w:comment w:id="82" w:author="Mari Koik" w:date="2024-03-05T10:55:00Z" w:initials="MK">
    <w:p w14:paraId="104560DA" w14:textId="77777777" w:rsidR="003255C4" w:rsidRDefault="003255C4" w:rsidP="009979F9">
      <w:pPr>
        <w:pStyle w:val="Kommentaaritekst"/>
      </w:pPr>
      <w:r>
        <w:rPr>
          <w:rStyle w:val="Kommentaariviide"/>
        </w:rPr>
        <w:annotationRef/>
      </w:r>
      <w:r>
        <w:t>Ei ühildunud.</w:t>
      </w:r>
    </w:p>
  </w:comment>
  <w:comment w:id="91" w:author="Mari Koik" w:date="2024-03-05T10:35:00Z" w:initials="MK">
    <w:p w14:paraId="0DF7D2E9" w14:textId="5B54478A" w:rsidR="00C943F8" w:rsidRDefault="00C943F8" w:rsidP="00C20CB2">
      <w:pPr>
        <w:pStyle w:val="Kommentaaritekst"/>
      </w:pPr>
      <w:r>
        <w:rPr>
          <w:rStyle w:val="Kommentaariviide"/>
        </w:rPr>
        <w:annotationRef/>
      </w:r>
      <w:r>
        <w:t>jooksva?</w:t>
      </w:r>
    </w:p>
  </w:comment>
  <w:comment w:id="90" w:author="Helen Uustalu" w:date="2024-03-05T09:56:00Z" w:initials="HU">
    <w:p w14:paraId="76E48A9F" w14:textId="26D61DA4" w:rsidR="006D767C" w:rsidRDefault="006D767C" w:rsidP="00CF10F7">
      <w:pPr>
        <w:pStyle w:val="Kommentaaritekst"/>
      </w:pPr>
      <w:r>
        <w:rPr>
          <w:rStyle w:val="Kommentaariviide"/>
        </w:rPr>
        <w:annotationRef/>
      </w:r>
      <w:r>
        <w:t>Sellise sõnastuse korral jääb aasta vahele. Näiteks: eelmine aasta 2023, see aasta 2024, järgmine aasta 2025. Palume üle vaadata, kas seda soovitaksegi.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1D98ACD" w15:done="0"/>
  <w15:commentEx w15:paraId="4EF9C36F" w15:done="0"/>
  <w15:commentEx w15:paraId="2CF8914B" w15:done="0"/>
  <w15:commentEx w15:paraId="6BCED6ED" w15:done="0"/>
  <w15:commentEx w15:paraId="17F7372A" w15:done="0"/>
  <w15:commentEx w15:paraId="70FF5262" w15:done="0"/>
  <w15:commentEx w15:paraId="104560DA" w15:done="0"/>
  <w15:commentEx w15:paraId="0DF7D2E9" w15:done="0"/>
  <w15:commentEx w15:paraId="76E48A9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91654B" w16cex:dateUtc="2024-03-05T07:32:00Z"/>
  <w16cex:commentExtensible w16cex:durableId="29916576" w16cex:dateUtc="2024-03-05T07:33:00Z"/>
  <w16cex:commentExtensible w16cex:durableId="299174D3" w16cex:dateUtc="2024-03-05T08:39:00Z"/>
  <w16cex:commentExtensible w16cex:durableId="299175A1" w16cex:dateUtc="2024-03-05T08:42:00Z"/>
  <w16cex:commentExtensible w16cex:durableId="29917366" w16cex:dateUtc="2024-03-05T08:33:00Z"/>
  <w16cex:commentExtensible w16cex:durableId="298709C7" w16cex:dateUtc="2024-02-26T10:59:00Z"/>
  <w16cex:commentExtensible w16cex:durableId="299178AC" w16cex:dateUtc="2024-03-05T08:55:00Z"/>
  <w16cex:commentExtensible w16cex:durableId="299173F0" w16cex:dateUtc="2024-03-05T08:35:00Z"/>
  <w16cex:commentExtensible w16cex:durableId="29916AE1" w16cex:dateUtc="2024-03-05T07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1D98ACD" w16cid:durableId="2991654B"/>
  <w16cid:commentId w16cid:paraId="4EF9C36F" w16cid:durableId="29916576"/>
  <w16cid:commentId w16cid:paraId="2CF8914B" w16cid:durableId="299174D3"/>
  <w16cid:commentId w16cid:paraId="6BCED6ED" w16cid:durableId="299175A1"/>
  <w16cid:commentId w16cid:paraId="17F7372A" w16cid:durableId="29917366"/>
  <w16cid:commentId w16cid:paraId="70FF5262" w16cid:durableId="298709C7"/>
  <w16cid:commentId w16cid:paraId="104560DA" w16cid:durableId="299178AC"/>
  <w16cid:commentId w16cid:paraId="0DF7D2E9" w16cid:durableId="299173F0"/>
  <w16cid:commentId w16cid:paraId="76E48A9F" w16cid:durableId="29916AE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72DCB" w14:textId="77777777" w:rsidR="002E7C9C" w:rsidRDefault="002E7C9C" w:rsidP="00E213C8">
      <w:pPr>
        <w:spacing w:after="0" w:line="240" w:lineRule="auto"/>
      </w:pPr>
      <w:r>
        <w:separator/>
      </w:r>
    </w:p>
  </w:endnote>
  <w:endnote w:type="continuationSeparator" w:id="0">
    <w:p w14:paraId="4484A3CC" w14:textId="77777777" w:rsidR="002E7C9C" w:rsidRDefault="002E7C9C" w:rsidP="00E213C8">
      <w:pPr>
        <w:spacing w:after="0" w:line="240" w:lineRule="auto"/>
      </w:pPr>
      <w:r>
        <w:continuationSeparator/>
      </w:r>
    </w:p>
  </w:endnote>
  <w:endnote w:type="continuationNotice" w:id="1">
    <w:p w14:paraId="441B85FB" w14:textId="77777777" w:rsidR="002E7C9C" w:rsidRDefault="002E7C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873203"/>
      <w:docPartObj>
        <w:docPartGallery w:val="Page Numbers (Bottom of Page)"/>
        <w:docPartUnique/>
      </w:docPartObj>
    </w:sdtPr>
    <w:sdtEndPr/>
    <w:sdtContent>
      <w:p w14:paraId="44F6E2DB" w14:textId="59288790" w:rsidR="00E213C8" w:rsidRDefault="00E213C8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38A5D4" w14:textId="77777777" w:rsidR="00E213C8" w:rsidRDefault="00E213C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B9077" w14:textId="77777777" w:rsidR="002E7C9C" w:rsidRDefault="002E7C9C" w:rsidP="00E213C8">
      <w:pPr>
        <w:spacing w:after="0" w:line="240" w:lineRule="auto"/>
      </w:pPr>
      <w:r>
        <w:separator/>
      </w:r>
    </w:p>
  </w:footnote>
  <w:footnote w:type="continuationSeparator" w:id="0">
    <w:p w14:paraId="0F70A8C4" w14:textId="77777777" w:rsidR="002E7C9C" w:rsidRDefault="002E7C9C" w:rsidP="00E213C8">
      <w:pPr>
        <w:spacing w:after="0" w:line="240" w:lineRule="auto"/>
      </w:pPr>
      <w:r>
        <w:continuationSeparator/>
      </w:r>
    </w:p>
  </w:footnote>
  <w:footnote w:type="continuationNotice" w:id="1">
    <w:p w14:paraId="5D2F8484" w14:textId="77777777" w:rsidR="002E7C9C" w:rsidRDefault="002E7C9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DB1"/>
    <w:multiLevelType w:val="hybridMultilevel"/>
    <w:tmpl w:val="9DECF37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235CC0"/>
    <w:multiLevelType w:val="hybridMultilevel"/>
    <w:tmpl w:val="C750CEE2"/>
    <w:lvl w:ilvl="0" w:tplc="68B8D2A6">
      <w:start w:val="1"/>
      <w:numFmt w:val="decimal"/>
      <w:lvlText w:val="%1)"/>
      <w:lvlJc w:val="left"/>
      <w:pPr>
        <w:ind w:left="1070" w:hanging="71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872B2"/>
    <w:multiLevelType w:val="hybridMultilevel"/>
    <w:tmpl w:val="53AC562A"/>
    <w:lvl w:ilvl="0" w:tplc="C5B40A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0843E2"/>
    <w:multiLevelType w:val="hybridMultilevel"/>
    <w:tmpl w:val="E4E24C7E"/>
    <w:lvl w:ilvl="0" w:tplc="DBFE5A66">
      <w:start w:val="1"/>
      <w:numFmt w:val="decimal"/>
      <w:lvlText w:val="%1)"/>
      <w:lvlJc w:val="left"/>
      <w:pPr>
        <w:ind w:left="1070" w:hanging="710"/>
      </w:pPr>
      <w:rPr>
        <w:rFonts w:ascii="Arial" w:eastAsiaTheme="minorHAnsi" w:hAnsi="Arial" w:cs="Arial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855E2"/>
    <w:multiLevelType w:val="hybridMultilevel"/>
    <w:tmpl w:val="B7920708"/>
    <w:lvl w:ilvl="0" w:tplc="315E70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B62A01"/>
    <w:multiLevelType w:val="hybridMultilevel"/>
    <w:tmpl w:val="4D2041A8"/>
    <w:lvl w:ilvl="0" w:tplc="DBFE5A66">
      <w:start w:val="1"/>
      <w:numFmt w:val="decimal"/>
      <w:lvlText w:val="%1)"/>
      <w:lvlJc w:val="left"/>
      <w:pPr>
        <w:ind w:left="1070" w:hanging="710"/>
      </w:pPr>
      <w:rPr>
        <w:rFonts w:ascii="Arial" w:eastAsiaTheme="minorHAnsi" w:hAnsi="Arial" w:cs="Arial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796AB2"/>
    <w:multiLevelType w:val="hybridMultilevel"/>
    <w:tmpl w:val="97341C5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4531519">
    <w:abstractNumId w:val="0"/>
  </w:num>
  <w:num w:numId="2" w16cid:durableId="1633289823">
    <w:abstractNumId w:val="3"/>
  </w:num>
  <w:num w:numId="3" w16cid:durableId="196967936">
    <w:abstractNumId w:val="5"/>
  </w:num>
  <w:num w:numId="4" w16cid:durableId="590360945">
    <w:abstractNumId w:val="1"/>
  </w:num>
  <w:num w:numId="5" w16cid:durableId="1909611452">
    <w:abstractNumId w:val="2"/>
  </w:num>
  <w:num w:numId="6" w16cid:durableId="257491932">
    <w:abstractNumId w:val="4"/>
  </w:num>
  <w:num w:numId="7" w16cid:durableId="394353121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elen Uustalu">
    <w15:presenceInfo w15:providerId="AD" w15:userId="S::Helen.Uustalu@just.ee::dae08b0d-4fb1-4621-9d19-6c7572605faa"/>
  </w15:person>
  <w15:person w15:author="Mari Koik">
    <w15:presenceInfo w15:providerId="AD" w15:userId="S::mari.koik@just.ee::35ec3d9a-739e-4d69-8d21-732e3e4a96d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ocumentProtection w:edit="trackedChanges" w:enforcement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912"/>
    <w:rsid w:val="00000AF3"/>
    <w:rsid w:val="00003FBF"/>
    <w:rsid w:val="0001026D"/>
    <w:rsid w:val="00013B60"/>
    <w:rsid w:val="00016ED8"/>
    <w:rsid w:val="000175F2"/>
    <w:rsid w:val="00020483"/>
    <w:rsid w:val="000212B2"/>
    <w:rsid w:val="00022028"/>
    <w:rsid w:val="000232C0"/>
    <w:rsid w:val="0002382D"/>
    <w:rsid w:val="00024960"/>
    <w:rsid w:val="00024F1C"/>
    <w:rsid w:val="00026D93"/>
    <w:rsid w:val="00027CCA"/>
    <w:rsid w:val="00031952"/>
    <w:rsid w:val="00032916"/>
    <w:rsid w:val="00032AE9"/>
    <w:rsid w:val="00033047"/>
    <w:rsid w:val="00033061"/>
    <w:rsid w:val="00033352"/>
    <w:rsid w:val="00033A41"/>
    <w:rsid w:val="00033EEF"/>
    <w:rsid w:val="0003424D"/>
    <w:rsid w:val="00034545"/>
    <w:rsid w:val="0003617D"/>
    <w:rsid w:val="00040679"/>
    <w:rsid w:val="000423CA"/>
    <w:rsid w:val="0004552A"/>
    <w:rsid w:val="00045C1F"/>
    <w:rsid w:val="000531F1"/>
    <w:rsid w:val="00053BAC"/>
    <w:rsid w:val="00057F9F"/>
    <w:rsid w:val="00060A87"/>
    <w:rsid w:val="0006285D"/>
    <w:rsid w:val="0006323A"/>
    <w:rsid w:val="000649D2"/>
    <w:rsid w:val="00065893"/>
    <w:rsid w:val="000670E3"/>
    <w:rsid w:val="000715A8"/>
    <w:rsid w:val="000726AA"/>
    <w:rsid w:val="00072BD9"/>
    <w:rsid w:val="00073ECA"/>
    <w:rsid w:val="00073FCA"/>
    <w:rsid w:val="000756BA"/>
    <w:rsid w:val="00075C5C"/>
    <w:rsid w:val="000779AC"/>
    <w:rsid w:val="00077AB3"/>
    <w:rsid w:val="00077BD1"/>
    <w:rsid w:val="0008093C"/>
    <w:rsid w:val="0008102A"/>
    <w:rsid w:val="00081610"/>
    <w:rsid w:val="0008352C"/>
    <w:rsid w:val="00083627"/>
    <w:rsid w:val="000851AA"/>
    <w:rsid w:val="0008529B"/>
    <w:rsid w:val="000852F6"/>
    <w:rsid w:val="0008575F"/>
    <w:rsid w:val="00086A69"/>
    <w:rsid w:val="000970D3"/>
    <w:rsid w:val="000A1330"/>
    <w:rsid w:val="000A1CC1"/>
    <w:rsid w:val="000A37FF"/>
    <w:rsid w:val="000A3DFD"/>
    <w:rsid w:val="000A44DF"/>
    <w:rsid w:val="000A4E1F"/>
    <w:rsid w:val="000A7DFB"/>
    <w:rsid w:val="000B0340"/>
    <w:rsid w:val="000B10DF"/>
    <w:rsid w:val="000B4C5E"/>
    <w:rsid w:val="000B57B3"/>
    <w:rsid w:val="000B6ACC"/>
    <w:rsid w:val="000B77BD"/>
    <w:rsid w:val="000C112C"/>
    <w:rsid w:val="000C136B"/>
    <w:rsid w:val="000C1DA4"/>
    <w:rsid w:val="000C30EE"/>
    <w:rsid w:val="000C61C3"/>
    <w:rsid w:val="000C7F13"/>
    <w:rsid w:val="000D2468"/>
    <w:rsid w:val="000D2EEA"/>
    <w:rsid w:val="000D4335"/>
    <w:rsid w:val="000D4C1E"/>
    <w:rsid w:val="000D61F4"/>
    <w:rsid w:val="000D722D"/>
    <w:rsid w:val="000D7812"/>
    <w:rsid w:val="000E20ED"/>
    <w:rsid w:val="000E214F"/>
    <w:rsid w:val="000E2280"/>
    <w:rsid w:val="000E23CC"/>
    <w:rsid w:val="000E3EDF"/>
    <w:rsid w:val="000E7CCD"/>
    <w:rsid w:val="000F60B1"/>
    <w:rsid w:val="000F7529"/>
    <w:rsid w:val="00100118"/>
    <w:rsid w:val="001027CC"/>
    <w:rsid w:val="00106629"/>
    <w:rsid w:val="00106C61"/>
    <w:rsid w:val="00107409"/>
    <w:rsid w:val="0011225A"/>
    <w:rsid w:val="00112483"/>
    <w:rsid w:val="00112787"/>
    <w:rsid w:val="00113DD3"/>
    <w:rsid w:val="00114521"/>
    <w:rsid w:val="00116F6D"/>
    <w:rsid w:val="00120007"/>
    <w:rsid w:val="00120E42"/>
    <w:rsid w:val="0012171A"/>
    <w:rsid w:val="00124BCD"/>
    <w:rsid w:val="00130E44"/>
    <w:rsid w:val="00131398"/>
    <w:rsid w:val="001339A9"/>
    <w:rsid w:val="00136DA6"/>
    <w:rsid w:val="0014287A"/>
    <w:rsid w:val="001428BA"/>
    <w:rsid w:val="00142A0F"/>
    <w:rsid w:val="00144074"/>
    <w:rsid w:val="0014422A"/>
    <w:rsid w:val="001448BD"/>
    <w:rsid w:val="00146FEF"/>
    <w:rsid w:val="00150ADE"/>
    <w:rsid w:val="00154638"/>
    <w:rsid w:val="0015763D"/>
    <w:rsid w:val="0015769A"/>
    <w:rsid w:val="00161372"/>
    <w:rsid w:val="001641E8"/>
    <w:rsid w:val="00166086"/>
    <w:rsid w:val="001707B6"/>
    <w:rsid w:val="00170FD9"/>
    <w:rsid w:val="001721DD"/>
    <w:rsid w:val="001735A8"/>
    <w:rsid w:val="00174573"/>
    <w:rsid w:val="0017539B"/>
    <w:rsid w:val="00176E9E"/>
    <w:rsid w:val="00181011"/>
    <w:rsid w:val="001841AD"/>
    <w:rsid w:val="0018516A"/>
    <w:rsid w:val="00191050"/>
    <w:rsid w:val="0019105D"/>
    <w:rsid w:val="00191594"/>
    <w:rsid w:val="001921D9"/>
    <w:rsid w:val="0019393A"/>
    <w:rsid w:val="00196084"/>
    <w:rsid w:val="001975C6"/>
    <w:rsid w:val="0019781A"/>
    <w:rsid w:val="001A1F0C"/>
    <w:rsid w:val="001A2059"/>
    <w:rsid w:val="001A6B91"/>
    <w:rsid w:val="001A7948"/>
    <w:rsid w:val="001A7BFE"/>
    <w:rsid w:val="001B24B4"/>
    <w:rsid w:val="001B3E63"/>
    <w:rsid w:val="001B5517"/>
    <w:rsid w:val="001B5E2E"/>
    <w:rsid w:val="001C003B"/>
    <w:rsid w:val="001C026C"/>
    <w:rsid w:val="001C1DBE"/>
    <w:rsid w:val="001C259D"/>
    <w:rsid w:val="001C3FBB"/>
    <w:rsid w:val="001C4C18"/>
    <w:rsid w:val="001C5CBB"/>
    <w:rsid w:val="001C5DA0"/>
    <w:rsid w:val="001C6FDF"/>
    <w:rsid w:val="001D0AAD"/>
    <w:rsid w:val="001D2E88"/>
    <w:rsid w:val="001D3983"/>
    <w:rsid w:val="001D5346"/>
    <w:rsid w:val="001D5D9C"/>
    <w:rsid w:val="001E0297"/>
    <w:rsid w:val="001E5D39"/>
    <w:rsid w:val="001E5F43"/>
    <w:rsid w:val="001E61E8"/>
    <w:rsid w:val="001E621A"/>
    <w:rsid w:val="001E6421"/>
    <w:rsid w:val="001F0018"/>
    <w:rsid w:val="001F0DFF"/>
    <w:rsid w:val="001F1E0B"/>
    <w:rsid w:val="001F1FE1"/>
    <w:rsid w:val="002005DE"/>
    <w:rsid w:val="00201A37"/>
    <w:rsid w:val="00201F50"/>
    <w:rsid w:val="00203649"/>
    <w:rsid w:val="00206C67"/>
    <w:rsid w:val="00210A1B"/>
    <w:rsid w:val="0021243A"/>
    <w:rsid w:val="00212880"/>
    <w:rsid w:val="0021323D"/>
    <w:rsid w:val="002140F2"/>
    <w:rsid w:val="00214ACB"/>
    <w:rsid w:val="00217F0F"/>
    <w:rsid w:val="002240BA"/>
    <w:rsid w:val="002251EE"/>
    <w:rsid w:val="00226DDA"/>
    <w:rsid w:val="002320CC"/>
    <w:rsid w:val="00234EE3"/>
    <w:rsid w:val="002355B4"/>
    <w:rsid w:val="00236355"/>
    <w:rsid w:val="00240193"/>
    <w:rsid w:val="002402C4"/>
    <w:rsid w:val="002405C7"/>
    <w:rsid w:val="00240E72"/>
    <w:rsid w:val="00241767"/>
    <w:rsid w:val="00244E00"/>
    <w:rsid w:val="0024745F"/>
    <w:rsid w:val="00251BB0"/>
    <w:rsid w:val="002545FA"/>
    <w:rsid w:val="00260008"/>
    <w:rsid w:val="00263C55"/>
    <w:rsid w:val="0026493F"/>
    <w:rsid w:val="002703B2"/>
    <w:rsid w:val="00270A55"/>
    <w:rsid w:val="00271B86"/>
    <w:rsid w:val="00272EF9"/>
    <w:rsid w:val="00273340"/>
    <w:rsid w:val="00273EFB"/>
    <w:rsid w:val="00275A97"/>
    <w:rsid w:val="00277221"/>
    <w:rsid w:val="002776A9"/>
    <w:rsid w:val="00280E48"/>
    <w:rsid w:val="00281319"/>
    <w:rsid w:val="002848DD"/>
    <w:rsid w:val="00285687"/>
    <w:rsid w:val="00290B99"/>
    <w:rsid w:val="00290F96"/>
    <w:rsid w:val="00292296"/>
    <w:rsid w:val="00293543"/>
    <w:rsid w:val="00295FAC"/>
    <w:rsid w:val="002969B5"/>
    <w:rsid w:val="002A09B9"/>
    <w:rsid w:val="002A28F9"/>
    <w:rsid w:val="002A3F22"/>
    <w:rsid w:val="002A5598"/>
    <w:rsid w:val="002A5A58"/>
    <w:rsid w:val="002A77D8"/>
    <w:rsid w:val="002B34FE"/>
    <w:rsid w:val="002B36D4"/>
    <w:rsid w:val="002B489E"/>
    <w:rsid w:val="002B6DC1"/>
    <w:rsid w:val="002B7B8B"/>
    <w:rsid w:val="002B7E81"/>
    <w:rsid w:val="002C0C58"/>
    <w:rsid w:val="002C54D9"/>
    <w:rsid w:val="002C6107"/>
    <w:rsid w:val="002D1E4B"/>
    <w:rsid w:val="002D3B92"/>
    <w:rsid w:val="002D5196"/>
    <w:rsid w:val="002E2AB4"/>
    <w:rsid w:val="002E49B9"/>
    <w:rsid w:val="002E7BE2"/>
    <w:rsid w:val="002E7C9C"/>
    <w:rsid w:val="002F131F"/>
    <w:rsid w:val="002F3631"/>
    <w:rsid w:val="002F3B04"/>
    <w:rsid w:val="002F59B7"/>
    <w:rsid w:val="002F5AED"/>
    <w:rsid w:val="002F603F"/>
    <w:rsid w:val="00301787"/>
    <w:rsid w:val="00301ED9"/>
    <w:rsid w:val="00302290"/>
    <w:rsid w:val="00303511"/>
    <w:rsid w:val="00303694"/>
    <w:rsid w:val="00304CAB"/>
    <w:rsid w:val="00306B42"/>
    <w:rsid w:val="00311840"/>
    <w:rsid w:val="00312638"/>
    <w:rsid w:val="00313A84"/>
    <w:rsid w:val="00313F72"/>
    <w:rsid w:val="00313FC0"/>
    <w:rsid w:val="00314106"/>
    <w:rsid w:val="00314C3F"/>
    <w:rsid w:val="00314D42"/>
    <w:rsid w:val="0031523E"/>
    <w:rsid w:val="00317E8C"/>
    <w:rsid w:val="00321941"/>
    <w:rsid w:val="0032263D"/>
    <w:rsid w:val="00322EFE"/>
    <w:rsid w:val="0032452B"/>
    <w:rsid w:val="003255C4"/>
    <w:rsid w:val="00325719"/>
    <w:rsid w:val="0032611B"/>
    <w:rsid w:val="00331C8A"/>
    <w:rsid w:val="00333916"/>
    <w:rsid w:val="003366B7"/>
    <w:rsid w:val="00341956"/>
    <w:rsid w:val="00342BDC"/>
    <w:rsid w:val="00344501"/>
    <w:rsid w:val="00344554"/>
    <w:rsid w:val="00344BEA"/>
    <w:rsid w:val="003461A1"/>
    <w:rsid w:val="00346805"/>
    <w:rsid w:val="00346E0E"/>
    <w:rsid w:val="003470FB"/>
    <w:rsid w:val="003502E6"/>
    <w:rsid w:val="00352747"/>
    <w:rsid w:val="0035495F"/>
    <w:rsid w:val="00356F1F"/>
    <w:rsid w:val="003601CC"/>
    <w:rsid w:val="00360D35"/>
    <w:rsid w:val="00361687"/>
    <w:rsid w:val="00363724"/>
    <w:rsid w:val="00364102"/>
    <w:rsid w:val="00364655"/>
    <w:rsid w:val="00366986"/>
    <w:rsid w:val="003677F6"/>
    <w:rsid w:val="003724C9"/>
    <w:rsid w:val="0037470A"/>
    <w:rsid w:val="003770A2"/>
    <w:rsid w:val="00381ABE"/>
    <w:rsid w:val="00382B0C"/>
    <w:rsid w:val="00382BB3"/>
    <w:rsid w:val="003848E3"/>
    <w:rsid w:val="003856C4"/>
    <w:rsid w:val="00390D4B"/>
    <w:rsid w:val="00391B57"/>
    <w:rsid w:val="00392D1F"/>
    <w:rsid w:val="00392E68"/>
    <w:rsid w:val="00393C51"/>
    <w:rsid w:val="00394AF9"/>
    <w:rsid w:val="003958AA"/>
    <w:rsid w:val="003968A9"/>
    <w:rsid w:val="003970D2"/>
    <w:rsid w:val="003A0010"/>
    <w:rsid w:val="003A0CC0"/>
    <w:rsid w:val="003A0F9E"/>
    <w:rsid w:val="003A21A8"/>
    <w:rsid w:val="003A4473"/>
    <w:rsid w:val="003A5309"/>
    <w:rsid w:val="003A619D"/>
    <w:rsid w:val="003A6AA9"/>
    <w:rsid w:val="003A6D83"/>
    <w:rsid w:val="003B0BBF"/>
    <w:rsid w:val="003B172A"/>
    <w:rsid w:val="003B2693"/>
    <w:rsid w:val="003B4716"/>
    <w:rsid w:val="003B4D4B"/>
    <w:rsid w:val="003C06AC"/>
    <w:rsid w:val="003C42A9"/>
    <w:rsid w:val="003C5523"/>
    <w:rsid w:val="003C6547"/>
    <w:rsid w:val="003C6B12"/>
    <w:rsid w:val="003C7A13"/>
    <w:rsid w:val="003D15F9"/>
    <w:rsid w:val="003D1D60"/>
    <w:rsid w:val="003D2C72"/>
    <w:rsid w:val="003D4C38"/>
    <w:rsid w:val="003D5413"/>
    <w:rsid w:val="003D5E61"/>
    <w:rsid w:val="003E2AA0"/>
    <w:rsid w:val="003E2B58"/>
    <w:rsid w:val="003E3784"/>
    <w:rsid w:val="003E49D2"/>
    <w:rsid w:val="003E568E"/>
    <w:rsid w:val="003E5848"/>
    <w:rsid w:val="003E5F4D"/>
    <w:rsid w:val="003E6A17"/>
    <w:rsid w:val="003E7A6C"/>
    <w:rsid w:val="003F0471"/>
    <w:rsid w:val="003F0732"/>
    <w:rsid w:val="003F2882"/>
    <w:rsid w:val="003F2CAB"/>
    <w:rsid w:val="003F31E1"/>
    <w:rsid w:val="003F48E1"/>
    <w:rsid w:val="003F4DD1"/>
    <w:rsid w:val="003F4F74"/>
    <w:rsid w:val="004025BF"/>
    <w:rsid w:val="00402743"/>
    <w:rsid w:val="004029E3"/>
    <w:rsid w:val="00402E46"/>
    <w:rsid w:val="004030F6"/>
    <w:rsid w:val="00403C75"/>
    <w:rsid w:val="00410177"/>
    <w:rsid w:val="00410BC7"/>
    <w:rsid w:val="00411903"/>
    <w:rsid w:val="004120C7"/>
    <w:rsid w:val="00412660"/>
    <w:rsid w:val="00414717"/>
    <w:rsid w:val="00414FB4"/>
    <w:rsid w:val="00416176"/>
    <w:rsid w:val="004168C1"/>
    <w:rsid w:val="00416BFB"/>
    <w:rsid w:val="00420231"/>
    <w:rsid w:val="00421E7E"/>
    <w:rsid w:val="00427076"/>
    <w:rsid w:val="00427394"/>
    <w:rsid w:val="0043138E"/>
    <w:rsid w:val="00431C59"/>
    <w:rsid w:val="00431CE9"/>
    <w:rsid w:val="00433AE2"/>
    <w:rsid w:val="00441172"/>
    <w:rsid w:val="0044259F"/>
    <w:rsid w:val="00442EBC"/>
    <w:rsid w:val="00447D3E"/>
    <w:rsid w:val="00451E4B"/>
    <w:rsid w:val="00453E14"/>
    <w:rsid w:val="00455965"/>
    <w:rsid w:val="004578B5"/>
    <w:rsid w:val="0046057A"/>
    <w:rsid w:val="0046234C"/>
    <w:rsid w:val="00462DDA"/>
    <w:rsid w:val="00466E91"/>
    <w:rsid w:val="00467201"/>
    <w:rsid w:val="00467CC6"/>
    <w:rsid w:val="004702DF"/>
    <w:rsid w:val="00470E40"/>
    <w:rsid w:val="004719E4"/>
    <w:rsid w:val="004733C4"/>
    <w:rsid w:val="004740C3"/>
    <w:rsid w:val="004743AD"/>
    <w:rsid w:val="0048155F"/>
    <w:rsid w:val="004819AB"/>
    <w:rsid w:val="004819F9"/>
    <w:rsid w:val="0048290B"/>
    <w:rsid w:val="004837ED"/>
    <w:rsid w:val="00485E5C"/>
    <w:rsid w:val="00486806"/>
    <w:rsid w:val="00491169"/>
    <w:rsid w:val="004913A2"/>
    <w:rsid w:val="0049199E"/>
    <w:rsid w:val="0049286A"/>
    <w:rsid w:val="004932B0"/>
    <w:rsid w:val="00494B1B"/>
    <w:rsid w:val="00494FBA"/>
    <w:rsid w:val="00495D26"/>
    <w:rsid w:val="004A026E"/>
    <w:rsid w:val="004A2E07"/>
    <w:rsid w:val="004A311D"/>
    <w:rsid w:val="004A329B"/>
    <w:rsid w:val="004A3355"/>
    <w:rsid w:val="004A3426"/>
    <w:rsid w:val="004A5C2F"/>
    <w:rsid w:val="004B19D0"/>
    <w:rsid w:val="004B2116"/>
    <w:rsid w:val="004B69B4"/>
    <w:rsid w:val="004C0418"/>
    <w:rsid w:val="004C4438"/>
    <w:rsid w:val="004C5498"/>
    <w:rsid w:val="004C6617"/>
    <w:rsid w:val="004D2C7E"/>
    <w:rsid w:val="004D4C7D"/>
    <w:rsid w:val="004D708E"/>
    <w:rsid w:val="004D7ECC"/>
    <w:rsid w:val="004E1B34"/>
    <w:rsid w:val="004E2FEA"/>
    <w:rsid w:val="004E4D17"/>
    <w:rsid w:val="004E54F7"/>
    <w:rsid w:val="004E6BE9"/>
    <w:rsid w:val="004E72C6"/>
    <w:rsid w:val="004E7489"/>
    <w:rsid w:val="004F03C9"/>
    <w:rsid w:val="004F08B5"/>
    <w:rsid w:val="004F09D5"/>
    <w:rsid w:val="004F1B76"/>
    <w:rsid w:val="004F2A4E"/>
    <w:rsid w:val="004F3E70"/>
    <w:rsid w:val="004F40AC"/>
    <w:rsid w:val="004F5EB2"/>
    <w:rsid w:val="004F5F85"/>
    <w:rsid w:val="0050214F"/>
    <w:rsid w:val="00503246"/>
    <w:rsid w:val="00506408"/>
    <w:rsid w:val="00510BC7"/>
    <w:rsid w:val="005114F6"/>
    <w:rsid w:val="00511930"/>
    <w:rsid w:val="00513D01"/>
    <w:rsid w:val="00516CA6"/>
    <w:rsid w:val="005170EA"/>
    <w:rsid w:val="00520F9F"/>
    <w:rsid w:val="00522EB2"/>
    <w:rsid w:val="0052429E"/>
    <w:rsid w:val="005246A9"/>
    <w:rsid w:val="005261D5"/>
    <w:rsid w:val="0052738B"/>
    <w:rsid w:val="00527E63"/>
    <w:rsid w:val="005314A4"/>
    <w:rsid w:val="00531A5F"/>
    <w:rsid w:val="00531F08"/>
    <w:rsid w:val="0053371A"/>
    <w:rsid w:val="00533E34"/>
    <w:rsid w:val="00534E97"/>
    <w:rsid w:val="00535351"/>
    <w:rsid w:val="00536C0D"/>
    <w:rsid w:val="0054374A"/>
    <w:rsid w:val="00543DB8"/>
    <w:rsid w:val="00545377"/>
    <w:rsid w:val="005463E7"/>
    <w:rsid w:val="00552A17"/>
    <w:rsid w:val="005607A9"/>
    <w:rsid w:val="005609D0"/>
    <w:rsid w:val="00562E8B"/>
    <w:rsid w:val="00563A35"/>
    <w:rsid w:val="00565187"/>
    <w:rsid w:val="005660DE"/>
    <w:rsid w:val="005663AD"/>
    <w:rsid w:val="0056722F"/>
    <w:rsid w:val="00570441"/>
    <w:rsid w:val="005712BF"/>
    <w:rsid w:val="00573DBF"/>
    <w:rsid w:val="00576050"/>
    <w:rsid w:val="005827DE"/>
    <w:rsid w:val="00583485"/>
    <w:rsid w:val="005840B3"/>
    <w:rsid w:val="005869E5"/>
    <w:rsid w:val="00587497"/>
    <w:rsid w:val="005913D3"/>
    <w:rsid w:val="0059140D"/>
    <w:rsid w:val="00592D27"/>
    <w:rsid w:val="00594F8B"/>
    <w:rsid w:val="00596EEE"/>
    <w:rsid w:val="005A1AC9"/>
    <w:rsid w:val="005A1CE1"/>
    <w:rsid w:val="005A438E"/>
    <w:rsid w:val="005A5A9E"/>
    <w:rsid w:val="005A5E52"/>
    <w:rsid w:val="005A7CC6"/>
    <w:rsid w:val="005B1082"/>
    <w:rsid w:val="005B121D"/>
    <w:rsid w:val="005B1D43"/>
    <w:rsid w:val="005B65E9"/>
    <w:rsid w:val="005B710F"/>
    <w:rsid w:val="005C4077"/>
    <w:rsid w:val="005C40EC"/>
    <w:rsid w:val="005C42D2"/>
    <w:rsid w:val="005C6181"/>
    <w:rsid w:val="005C699A"/>
    <w:rsid w:val="005C6C58"/>
    <w:rsid w:val="005D10F6"/>
    <w:rsid w:val="005D2846"/>
    <w:rsid w:val="005D5257"/>
    <w:rsid w:val="005D64C8"/>
    <w:rsid w:val="005D6BF1"/>
    <w:rsid w:val="005E0393"/>
    <w:rsid w:val="005E11D7"/>
    <w:rsid w:val="005E126D"/>
    <w:rsid w:val="005E14D3"/>
    <w:rsid w:val="005E28E6"/>
    <w:rsid w:val="005E36AE"/>
    <w:rsid w:val="005E7C25"/>
    <w:rsid w:val="005E7C35"/>
    <w:rsid w:val="005E7F94"/>
    <w:rsid w:val="005F0D0C"/>
    <w:rsid w:val="005F4879"/>
    <w:rsid w:val="005F4B0A"/>
    <w:rsid w:val="005F76B9"/>
    <w:rsid w:val="0060030B"/>
    <w:rsid w:val="00600596"/>
    <w:rsid w:val="00600A95"/>
    <w:rsid w:val="00600CC2"/>
    <w:rsid w:val="00603381"/>
    <w:rsid w:val="0060423E"/>
    <w:rsid w:val="006062C2"/>
    <w:rsid w:val="00611424"/>
    <w:rsid w:val="006136C0"/>
    <w:rsid w:val="0061385F"/>
    <w:rsid w:val="00614434"/>
    <w:rsid w:val="006151D6"/>
    <w:rsid w:val="00621884"/>
    <w:rsid w:val="00622229"/>
    <w:rsid w:val="00622450"/>
    <w:rsid w:val="00624A83"/>
    <w:rsid w:val="00624C00"/>
    <w:rsid w:val="006251F5"/>
    <w:rsid w:val="006277A9"/>
    <w:rsid w:val="006304CC"/>
    <w:rsid w:val="00630516"/>
    <w:rsid w:val="006310F2"/>
    <w:rsid w:val="00632507"/>
    <w:rsid w:val="006348C3"/>
    <w:rsid w:val="00635C02"/>
    <w:rsid w:val="00636131"/>
    <w:rsid w:val="00636A22"/>
    <w:rsid w:val="0063777A"/>
    <w:rsid w:val="0064244D"/>
    <w:rsid w:val="00642A35"/>
    <w:rsid w:val="00643CE7"/>
    <w:rsid w:val="00647D47"/>
    <w:rsid w:val="00651969"/>
    <w:rsid w:val="006519AA"/>
    <w:rsid w:val="00651E56"/>
    <w:rsid w:val="006540E7"/>
    <w:rsid w:val="006551D0"/>
    <w:rsid w:val="006552AD"/>
    <w:rsid w:val="00657D87"/>
    <w:rsid w:val="00661832"/>
    <w:rsid w:val="00662177"/>
    <w:rsid w:val="00663884"/>
    <w:rsid w:val="00663BD5"/>
    <w:rsid w:val="00665912"/>
    <w:rsid w:val="00666291"/>
    <w:rsid w:val="00666928"/>
    <w:rsid w:val="00666ADD"/>
    <w:rsid w:val="00666AE3"/>
    <w:rsid w:val="00666D32"/>
    <w:rsid w:val="00666E3B"/>
    <w:rsid w:val="00667C57"/>
    <w:rsid w:val="00667ECE"/>
    <w:rsid w:val="00667EFE"/>
    <w:rsid w:val="00671C55"/>
    <w:rsid w:val="00676F84"/>
    <w:rsid w:val="00677331"/>
    <w:rsid w:val="00680F45"/>
    <w:rsid w:val="006810DA"/>
    <w:rsid w:val="0068128A"/>
    <w:rsid w:val="006816DB"/>
    <w:rsid w:val="00681EB7"/>
    <w:rsid w:val="006853A1"/>
    <w:rsid w:val="006854E4"/>
    <w:rsid w:val="0069253F"/>
    <w:rsid w:val="00693DFB"/>
    <w:rsid w:val="00696B3A"/>
    <w:rsid w:val="006A3654"/>
    <w:rsid w:val="006A3988"/>
    <w:rsid w:val="006A3DC7"/>
    <w:rsid w:val="006A7B69"/>
    <w:rsid w:val="006B077F"/>
    <w:rsid w:val="006B0D80"/>
    <w:rsid w:val="006B1A03"/>
    <w:rsid w:val="006B2E18"/>
    <w:rsid w:val="006B402F"/>
    <w:rsid w:val="006B663C"/>
    <w:rsid w:val="006C091B"/>
    <w:rsid w:val="006C2231"/>
    <w:rsid w:val="006C359D"/>
    <w:rsid w:val="006C6E66"/>
    <w:rsid w:val="006C765E"/>
    <w:rsid w:val="006D00AF"/>
    <w:rsid w:val="006D1321"/>
    <w:rsid w:val="006D3033"/>
    <w:rsid w:val="006D4CCA"/>
    <w:rsid w:val="006D74B9"/>
    <w:rsid w:val="006D767C"/>
    <w:rsid w:val="006E0471"/>
    <w:rsid w:val="006E1179"/>
    <w:rsid w:val="006E3577"/>
    <w:rsid w:val="006E3EC3"/>
    <w:rsid w:val="006E418B"/>
    <w:rsid w:val="006E4472"/>
    <w:rsid w:val="006E678A"/>
    <w:rsid w:val="006E6C0C"/>
    <w:rsid w:val="006E7FE0"/>
    <w:rsid w:val="006F1056"/>
    <w:rsid w:val="006F15A4"/>
    <w:rsid w:val="006F1C33"/>
    <w:rsid w:val="006F4BE0"/>
    <w:rsid w:val="006F581F"/>
    <w:rsid w:val="006F5B9D"/>
    <w:rsid w:val="006F6594"/>
    <w:rsid w:val="007007A0"/>
    <w:rsid w:val="00700D3B"/>
    <w:rsid w:val="00701F8E"/>
    <w:rsid w:val="00705D33"/>
    <w:rsid w:val="007073DB"/>
    <w:rsid w:val="00707B45"/>
    <w:rsid w:val="00707EA9"/>
    <w:rsid w:val="00710561"/>
    <w:rsid w:val="00710D2E"/>
    <w:rsid w:val="00712343"/>
    <w:rsid w:val="007139E7"/>
    <w:rsid w:val="007164C4"/>
    <w:rsid w:val="00717055"/>
    <w:rsid w:val="00720493"/>
    <w:rsid w:val="00726CA7"/>
    <w:rsid w:val="00730BFD"/>
    <w:rsid w:val="00733DAD"/>
    <w:rsid w:val="00740ABF"/>
    <w:rsid w:val="00744B69"/>
    <w:rsid w:val="007479BE"/>
    <w:rsid w:val="00750B8D"/>
    <w:rsid w:val="00750C8F"/>
    <w:rsid w:val="0075186B"/>
    <w:rsid w:val="007536E0"/>
    <w:rsid w:val="00757857"/>
    <w:rsid w:val="007609D3"/>
    <w:rsid w:val="00760F9E"/>
    <w:rsid w:val="0076228A"/>
    <w:rsid w:val="0076280E"/>
    <w:rsid w:val="00764C96"/>
    <w:rsid w:val="007662C4"/>
    <w:rsid w:val="00766522"/>
    <w:rsid w:val="00773693"/>
    <w:rsid w:val="00773B0C"/>
    <w:rsid w:val="00776C49"/>
    <w:rsid w:val="00780EDB"/>
    <w:rsid w:val="00781A51"/>
    <w:rsid w:val="00782D02"/>
    <w:rsid w:val="00783600"/>
    <w:rsid w:val="00786263"/>
    <w:rsid w:val="00786341"/>
    <w:rsid w:val="007878EE"/>
    <w:rsid w:val="00787A93"/>
    <w:rsid w:val="00790B42"/>
    <w:rsid w:val="007913E2"/>
    <w:rsid w:val="00791D08"/>
    <w:rsid w:val="00791D60"/>
    <w:rsid w:val="00796872"/>
    <w:rsid w:val="00797907"/>
    <w:rsid w:val="007A0019"/>
    <w:rsid w:val="007A2F77"/>
    <w:rsid w:val="007A44CB"/>
    <w:rsid w:val="007A4D1C"/>
    <w:rsid w:val="007A67F4"/>
    <w:rsid w:val="007A6AC9"/>
    <w:rsid w:val="007A7CC6"/>
    <w:rsid w:val="007B0BEB"/>
    <w:rsid w:val="007B1ACD"/>
    <w:rsid w:val="007B1EA4"/>
    <w:rsid w:val="007B2F93"/>
    <w:rsid w:val="007B6D37"/>
    <w:rsid w:val="007C0964"/>
    <w:rsid w:val="007C0B66"/>
    <w:rsid w:val="007C1FAB"/>
    <w:rsid w:val="007C2EEA"/>
    <w:rsid w:val="007C4D19"/>
    <w:rsid w:val="007C604F"/>
    <w:rsid w:val="007C61A2"/>
    <w:rsid w:val="007C6709"/>
    <w:rsid w:val="007C711C"/>
    <w:rsid w:val="007D19BC"/>
    <w:rsid w:val="007D25A6"/>
    <w:rsid w:val="007D2AA5"/>
    <w:rsid w:val="007D3919"/>
    <w:rsid w:val="007D4716"/>
    <w:rsid w:val="007D5AAD"/>
    <w:rsid w:val="007D6DF0"/>
    <w:rsid w:val="007E3FF5"/>
    <w:rsid w:val="007E560B"/>
    <w:rsid w:val="007E7AF7"/>
    <w:rsid w:val="007F1422"/>
    <w:rsid w:val="007F18CF"/>
    <w:rsid w:val="007F301C"/>
    <w:rsid w:val="007F7A59"/>
    <w:rsid w:val="00802AF6"/>
    <w:rsid w:val="00803677"/>
    <w:rsid w:val="00810175"/>
    <w:rsid w:val="00812A96"/>
    <w:rsid w:val="00812A9D"/>
    <w:rsid w:val="00814892"/>
    <w:rsid w:val="00816018"/>
    <w:rsid w:val="00816B85"/>
    <w:rsid w:val="00820C5B"/>
    <w:rsid w:val="00823585"/>
    <w:rsid w:val="00824D79"/>
    <w:rsid w:val="00825D83"/>
    <w:rsid w:val="0083274E"/>
    <w:rsid w:val="0083307F"/>
    <w:rsid w:val="00835263"/>
    <w:rsid w:val="0083530F"/>
    <w:rsid w:val="00836757"/>
    <w:rsid w:val="00836855"/>
    <w:rsid w:val="0083789C"/>
    <w:rsid w:val="00841044"/>
    <w:rsid w:val="0084120B"/>
    <w:rsid w:val="00842978"/>
    <w:rsid w:val="00842B58"/>
    <w:rsid w:val="00843440"/>
    <w:rsid w:val="00846F72"/>
    <w:rsid w:val="0084775C"/>
    <w:rsid w:val="00847FED"/>
    <w:rsid w:val="00850010"/>
    <w:rsid w:val="00852469"/>
    <w:rsid w:val="00856325"/>
    <w:rsid w:val="00856E75"/>
    <w:rsid w:val="00861762"/>
    <w:rsid w:val="00862A48"/>
    <w:rsid w:val="00865E02"/>
    <w:rsid w:val="008679F3"/>
    <w:rsid w:val="00867A08"/>
    <w:rsid w:val="00873E32"/>
    <w:rsid w:val="00874D68"/>
    <w:rsid w:val="008753FF"/>
    <w:rsid w:val="00875C58"/>
    <w:rsid w:val="00877C50"/>
    <w:rsid w:val="0088219C"/>
    <w:rsid w:val="008849F4"/>
    <w:rsid w:val="008858E1"/>
    <w:rsid w:val="0088688E"/>
    <w:rsid w:val="008877F4"/>
    <w:rsid w:val="00887D25"/>
    <w:rsid w:val="008905D3"/>
    <w:rsid w:val="008918D4"/>
    <w:rsid w:val="00892312"/>
    <w:rsid w:val="0089236E"/>
    <w:rsid w:val="008923C3"/>
    <w:rsid w:val="008937EF"/>
    <w:rsid w:val="008939CC"/>
    <w:rsid w:val="00893CE5"/>
    <w:rsid w:val="00895A17"/>
    <w:rsid w:val="00895F87"/>
    <w:rsid w:val="0089615A"/>
    <w:rsid w:val="0089663E"/>
    <w:rsid w:val="00896872"/>
    <w:rsid w:val="008A12B3"/>
    <w:rsid w:val="008A2352"/>
    <w:rsid w:val="008A50CC"/>
    <w:rsid w:val="008A7116"/>
    <w:rsid w:val="008B005A"/>
    <w:rsid w:val="008B0447"/>
    <w:rsid w:val="008B0B95"/>
    <w:rsid w:val="008B0F46"/>
    <w:rsid w:val="008B2A65"/>
    <w:rsid w:val="008B49D0"/>
    <w:rsid w:val="008B59D6"/>
    <w:rsid w:val="008B5BB3"/>
    <w:rsid w:val="008C0EC5"/>
    <w:rsid w:val="008C1BA6"/>
    <w:rsid w:val="008C1C21"/>
    <w:rsid w:val="008C3AC9"/>
    <w:rsid w:val="008C44BE"/>
    <w:rsid w:val="008C66C1"/>
    <w:rsid w:val="008C6C16"/>
    <w:rsid w:val="008D15C3"/>
    <w:rsid w:val="008D181B"/>
    <w:rsid w:val="008D23A3"/>
    <w:rsid w:val="008D28EA"/>
    <w:rsid w:val="008D48D0"/>
    <w:rsid w:val="008D6D3A"/>
    <w:rsid w:val="008D7027"/>
    <w:rsid w:val="008D7DE1"/>
    <w:rsid w:val="008E08AB"/>
    <w:rsid w:val="008E0956"/>
    <w:rsid w:val="008E0FDF"/>
    <w:rsid w:val="008E1651"/>
    <w:rsid w:val="008E4451"/>
    <w:rsid w:val="008E77B4"/>
    <w:rsid w:val="008E7919"/>
    <w:rsid w:val="008F082D"/>
    <w:rsid w:val="008F0ABF"/>
    <w:rsid w:val="008F2FA2"/>
    <w:rsid w:val="008F2FA5"/>
    <w:rsid w:val="008F44E8"/>
    <w:rsid w:val="008F495A"/>
    <w:rsid w:val="008F4EEB"/>
    <w:rsid w:val="008F5B52"/>
    <w:rsid w:val="008F66B1"/>
    <w:rsid w:val="008F77D4"/>
    <w:rsid w:val="009004C3"/>
    <w:rsid w:val="00901F95"/>
    <w:rsid w:val="00902291"/>
    <w:rsid w:val="00903285"/>
    <w:rsid w:val="00904B40"/>
    <w:rsid w:val="0090563B"/>
    <w:rsid w:val="00906DAF"/>
    <w:rsid w:val="0090781E"/>
    <w:rsid w:val="009137C5"/>
    <w:rsid w:val="00914575"/>
    <w:rsid w:val="009147D7"/>
    <w:rsid w:val="0092144C"/>
    <w:rsid w:val="009229B7"/>
    <w:rsid w:val="0092531C"/>
    <w:rsid w:val="00925D90"/>
    <w:rsid w:val="00927AC1"/>
    <w:rsid w:val="00933D24"/>
    <w:rsid w:val="0093534F"/>
    <w:rsid w:val="00935584"/>
    <w:rsid w:val="00936248"/>
    <w:rsid w:val="00936F41"/>
    <w:rsid w:val="009372A0"/>
    <w:rsid w:val="00937359"/>
    <w:rsid w:val="009417CA"/>
    <w:rsid w:val="00942265"/>
    <w:rsid w:val="00944115"/>
    <w:rsid w:val="0094484B"/>
    <w:rsid w:val="00947AE7"/>
    <w:rsid w:val="00953400"/>
    <w:rsid w:val="00953D4D"/>
    <w:rsid w:val="0095412D"/>
    <w:rsid w:val="009551FA"/>
    <w:rsid w:val="00955A49"/>
    <w:rsid w:val="0095630F"/>
    <w:rsid w:val="00957475"/>
    <w:rsid w:val="00960FD6"/>
    <w:rsid w:val="00960FF2"/>
    <w:rsid w:val="009619E3"/>
    <w:rsid w:val="009622D5"/>
    <w:rsid w:val="00963167"/>
    <w:rsid w:val="00963444"/>
    <w:rsid w:val="009637C9"/>
    <w:rsid w:val="0096594D"/>
    <w:rsid w:val="00966ED8"/>
    <w:rsid w:val="00967430"/>
    <w:rsid w:val="009703F1"/>
    <w:rsid w:val="00970501"/>
    <w:rsid w:val="00970AA1"/>
    <w:rsid w:val="00973DBB"/>
    <w:rsid w:val="0097401B"/>
    <w:rsid w:val="00974A4A"/>
    <w:rsid w:val="00986C9B"/>
    <w:rsid w:val="00987912"/>
    <w:rsid w:val="00987F03"/>
    <w:rsid w:val="009917D5"/>
    <w:rsid w:val="00991FBA"/>
    <w:rsid w:val="009961A9"/>
    <w:rsid w:val="00996575"/>
    <w:rsid w:val="009A0ED5"/>
    <w:rsid w:val="009A0FD0"/>
    <w:rsid w:val="009A2854"/>
    <w:rsid w:val="009A75BC"/>
    <w:rsid w:val="009B197C"/>
    <w:rsid w:val="009B1D4B"/>
    <w:rsid w:val="009B2148"/>
    <w:rsid w:val="009B31CE"/>
    <w:rsid w:val="009B3BEA"/>
    <w:rsid w:val="009B3F4A"/>
    <w:rsid w:val="009B5343"/>
    <w:rsid w:val="009B5AC8"/>
    <w:rsid w:val="009C08B0"/>
    <w:rsid w:val="009C14D9"/>
    <w:rsid w:val="009C3174"/>
    <w:rsid w:val="009C5EC9"/>
    <w:rsid w:val="009C63B7"/>
    <w:rsid w:val="009D0309"/>
    <w:rsid w:val="009D1C21"/>
    <w:rsid w:val="009D37CB"/>
    <w:rsid w:val="009D6CC7"/>
    <w:rsid w:val="009D7926"/>
    <w:rsid w:val="009E0AE8"/>
    <w:rsid w:val="009E1E7D"/>
    <w:rsid w:val="009E395C"/>
    <w:rsid w:val="009E5935"/>
    <w:rsid w:val="009E5A54"/>
    <w:rsid w:val="009E5E0F"/>
    <w:rsid w:val="009E6D6B"/>
    <w:rsid w:val="009F0796"/>
    <w:rsid w:val="009F1590"/>
    <w:rsid w:val="009F1F47"/>
    <w:rsid w:val="009F2124"/>
    <w:rsid w:val="009F2CB4"/>
    <w:rsid w:val="009F3076"/>
    <w:rsid w:val="009F6999"/>
    <w:rsid w:val="009F71FA"/>
    <w:rsid w:val="00A011C8"/>
    <w:rsid w:val="00A0333E"/>
    <w:rsid w:val="00A036ED"/>
    <w:rsid w:val="00A04B88"/>
    <w:rsid w:val="00A05A21"/>
    <w:rsid w:val="00A11723"/>
    <w:rsid w:val="00A11905"/>
    <w:rsid w:val="00A1491A"/>
    <w:rsid w:val="00A15CA1"/>
    <w:rsid w:val="00A1610B"/>
    <w:rsid w:val="00A1781B"/>
    <w:rsid w:val="00A17A80"/>
    <w:rsid w:val="00A22C31"/>
    <w:rsid w:val="00A22F5C"/>
    <w:rsid w:val="00A24E66"/>
    <w:rsid w:val="00A264D2"/>
    <w:rsid w:val="00A27583"/>
    <w:rsid w:val="00A3242B"/>
    <w:rsid w:val="00A3443E"/>
    <w:rsid w:val="00A35338"/>
    <w:rsid w:val="00A36B4A"/>
    <w:rsid w:val="00A36CB7"/>
    <w:rsid w:val="00A36ECB"/>
    <w:rsid w:val="00A37379"/>
    <w:rsid w:val="00A37747"/>
    <w:rsid w:val="00A431CA"/>
    <w:rsid w:val="00A46141"/>
    <w:rsid w:val="00A46480"/>
    <w:rsid w:val="00A52120"/>
    <w:rsid w:val="00A526B3"/>
    <w:rsid w:val="00A53447"/>
    <w:rsid w:val="00A5446E"/>
    <w:rsid w:val="00A55AD3"/>
    <w:rsid w:val="00A561A9"/>
    <w:rsid w:val="00A57BB5"/>
    <w:rsid w:val="00A6071A"/>
    <w:rsid w:val="00A62165"/>
    <w:rsid w:val="00A63A1C"/>
    <w:rsid w:val="00A63D88"/>
    <w:rsid w:val="00A66298"/>
    <w:rsid w:val="00A66546"/>
    <w:rsid w:val="00A7413F"/>
    <w:rsid w:val="00A7562A"/>
    <w:rsid w:val="00A76064"/>
    <w:rsid w:val="00A7621D"/>
    <w:rsid w:val="00A772F5"/>
    <w:rsid w:val="00A8006D"/>
    <w:rsid w:val="00A806AF"/>
    <w:rsid w:val="00A809C6"/>
    <w:rsid w:val="00A80B99"/>
    <w:rsid w:val="00A81EE3"/>
    <w:rsid w:val="00A830CE"/>
    <w:rsid w:val="00A841DF"/>
    <w:rsid w:val="00A86976"/>
    <w:rsid w:val="00A8783C"/>
    <w:rsid w:val="00A87CEF"/>
    <w:rsid w:val="00A90687"/>
    <w:rsid w:val="00A90C20"/>
    <w:rsid w:val="00A90E5F"/>
    <w:rsid w:val="00A93FBF"/>
    <w:rsid w:val="00A95D68"/>
    <w:rsid w:val="00A95E1F"/>
    <w:rsid w:val="00A97A84"/>
    <w:rsid w:val="00AA1E90"/>
    <w:rsid w:val="00AA327D"/>
    <w:rsid w:val="00AA512E"/>
    <w:rsid w:val="00AA559D"/>
    <w:rsid w:val="00AA6333"/>
    <w:rsid w:val="00AA64B9"/>
    <w:rsid w:val="00AB0C4F"/>
    <w:rsid w:val="00AB1D26"/>
    <w:rsid w:val="00AB4654"/>
    <w:rsid w:val="00AB4FDA"/>
    <w:rsid w:val="00AB543E"/>
    <w:rsid w:val="00AB6395"/>
    <w:rsid w:val="00AB6AEF"/>
    <w:rsid w:val="00AC0508"/>
    <w:rsid w:val="00AC0603"/>
    <w:rsid w:val="00AC4017"/>
    <w:rsid w:val="00AC4189"/>
    <w:rsid w:val="00AC51BF"/>
    <w:rsid w:val="00AC6FCB"/>
    <w:rsid w:val="00AC7EF0"/>
    <w:rsid w:val="00AD02E5"/>
    <w:rsid w:val="00AD031B"/>
    <w:rsid w:val="00AD05E0"/>
    <w:rsid w:val="00AD0C31"/>
    <w:rsid w:val="00AD1B93"/>
    <w:rsid w:val="00AD3F04"/>
    <w:rsid w:val="00AD42AD"/>
    <w:rsid w:val="00AD566A"/>
    <w:rsid w:val="00AD60F9"/>
    <w:rsid w:val="00AD650D"/>
    <w:rsid w:val="00AE00F9"/>
    <w:rsid w:val="00AE1FCD"/>
    <w:rsid w:val="00AE2349"/>
    <w:rsid w:val="00AE2F42"/>
    <w:rsid w:val="00AE40C8"/>
    <w:rsid w:val="00AE41BD"/>
    <w:rsid w:val="00AE7492"/>
    <w:rsid w:val="00AE798C"/>
    <w:rsid w:val="00AF076E"/>
    <w:rsid w:val="00AF1EB3"/>
    <w:rsid w:val="00AF2AE1"/>
    <w:rsid w:val="00AF3AB8"/>
    <w:rsid w:val="00AF425C"/>
    <w:rsid w:val="00AF6805"/>
    <w:rsid w:val="00AF6941"/>
    <w:rsid w:val="00B03F59"/>
    <w:rsid w:val="00B128DD"/>
    <w:rsid w:val="00B1339E"/>
    <w:rsid w:val="00B143DE"/>
    <w:rsid w:val="00B15262"/>
    <w:rsid w:val="00B178E4"/>
    <w:rsid w:val="00B236BF"/>
    <w:rsid w:val="00B267BD"/>
    <w:rsid w:val="00B277F2"/>
    <w:rsid w:val="00B27812"/>
    <w:rsid w:val="00B32C54"/>
    <w:rsid w:val="00B34677"/>
    <w:rsid w:val="00B35968"/>
    <w:rsid w:val="00B368E0"/>
    <w:rsid w:val="00B36C3F"/>
    <w:rsid w:val="00B370DE"/>
    <w:rsid w:val="00B374C2"/>
    <w:rsid w:val="00B40709"/>
    <w:rsid w:val="00B410AF"/>
    <w:rsid w:val="00B42AA6"/>
    <w:rsid w:val="00B42EA5"/>
    <w:rsid w:val="00B4371B"/>
    <w:rsid w:val="00B4617C"/>
    <w:rsid w:val="00B4623C"/>
    <w:rsid w:val="00B506F7"/>
    <w:rsid w:val="00B51C5E"/>
    <w:rsid w:val="00B52E8B"/>
    <w:rsid w:val="00B55F60"/>
    <w:rsid w:val="00B56E69"/>
    <w:rsid w:val="00B57D25"/>
    <w:rsid w:val="00B60281"/>
    <w:rsid w:val="00B62734"/>
    <w:rsid w:val="00B6462D"/>
    <w:rsid w:val="00B650DE"/>
    <w:rsid w:val="00B71CFF"/>
    <w:rsid w:val="00B723AE"/>
    <w:rsid w:val="00B75607"/>
    <w:rsid w:val="00B75919"/>
    <w:rsid w:val="00B75E09"/>
    <w:rsid w:val="00B766F8"/>
    <w:rsid w:val="00B767DB"/>
    <w:rsid w:val="00B76DA9"/>
    <w:rsid w:val="00B77410"/>
    <w:rsid w:val="00B77F64"/>
    <w:rsid w:val="00B800AC"/>
    <w:rsid w:val="00B816F9"/>
    <w:rsid w:val="00B824E4"/>
    <w:rsid w:val="00B82703"/>
    <w:rsid w:val="00B8280C"/>
    <w:rsid w:val="00B84398"/>
    <w:rsid w:val="00B85C3E"/>
    <w:rsid w:val="00B85E29"/>
    <w:rsid w:val="00B86E0F"/>
    <w:rsid w:val="00B907AC"/>
    <w:rsid w:val="00B91B0E"/>
    <w:rsid w:val="00B929CE"/>
    <w:rsid w:val="00B9304C"/>
    <w:rsid w:val="00B951B4"/>
    <w:rsid w:val="00B96966"/>
    <w:rsid w:val="00BA1E52"/>
    <w:rsid w:val="00BA3131"/>
    <w:rsid w:val="00BA3C47"/>
    <w:rsid w:val="00BA3D2D"/>
    <w:rsid w:val="00BB52DB"/>
    <w:rsid w:val="00BB7517"/>
    <w:rsid w:val="00BB7F61"/>
    <w:rsid w:val="00BC086F"/>
    <w:rsid w:val="00BC1B18"/>
    <w:rsid w:val="00BC356E"/>
    <w:rsid w:val="00BD0361"/>
    <w:rsid w:val="00BD0BF7"/>
    <w:rsid w:val="00BD1C87"/>
    <w:rsid w:val="00BD49C3"/>
    <w:rsid w:val="00BD5637"/>
    <w:rsid w:val="00BD61A8"/>
    <w:rsid w:val="00BD7DA1"/>
    <w:rsid w:val="00BE02E3"/>
    <w:rsid w:val="00BE1CA3"/>
    <w:rsid w:val="00BE1FA3"/>
    <w:rsid w:val="00BE2D9E"/>
    <w:rsid w:val="00BE3DDE"/>
    <w:rsid w:val="00BE4C9E"/>
    <w:rsid w:val="00BE6444"/>
    <w:rsid w:val="00BE7F84"/>
    <w:rsid w:val="00BE7FDA"/>
    <w:rsid w:val="00BF188C"/>
    <w:rsid w:val="00BF1AE0"/>
    <w:rsid w:val="00C01227"/>
    <w:rsid w:val="00C03FD5"/>
    <w:rsid w:val="00C06242"/>
    <w:rsid w:val="00C0644C"/>
    <w:rsid w:val="00C07F47"/>
    <w:rsid w:val="00C12219"/>
    <w:rsid w:val="00C12674"/>
    <w:rsid w:val="00C128F2"/>
    <w:rsid w:val="00C13118"/>
    <w:rsid w:val="00C1526D"/>
    <w:rsid w:val="00C15688"/>
    <w:rsid w:val="00C163B5"/>
    <w:rsid w:val="00C17E3F"/>
    <w:rsid w:val="00C21B2E"/>
    <w:rsid w:val="00C22B5D"/>
    <w:rsid w:val="00C25905"/>
    <w:rsid w:val="00C2700A"/>
    <w:rsid w:val="00C271F0"/>
    <w:rsid w:val="00C27BCC"/>
    <w:rsid w:val="00C27E54"/>
    <w:rsid w:val="00C3245E"/>
    <w:rsid w:val="00C33C82"/>
    <w:rsid w:val="00C33D27"/>
    <w:rsid w:val="00C34EA6"/>
    <w:rsid w:val="00C369AB"/>
    <w:rsid w:val="00C4072D"/>
    <w:rsid w:val="00C4087C"/>
    <w:rsid w:val="00C413B7"/>
    <w:rsid w:val="00C42F24"/>
    <w:rsid w:val="00C43CA4"/>
    <w:rsid w:val="00C441FB"/>
    <w:rsid w:val="00C4455A"/>
    <w:rsid w:val="00C44666"/>
    <w:rsid w:val="00C44A56"/>
    <w:rsid w:val="00C44F4B"/>
    <w:rsid w:val="00C464D9"/>
    <w:rsid w:val="00C51E65"/>
    <w:rsid w:val="00C52066"/>
    <w:rsid w:val="00C52119"/>
    <w:rsid w:val="00C52318"/>
    <w:rsid w:val="00C54898"/>
    <w:rsid w:val="00C60EA5"/>
    <w:rsid w:val="00C61595"/>
    <w:rsid w:val="00C625A2"/>
    <w:rsid w:val="00C644C4"/>
    <w:rsid w:val="00C64B0B"/>
    <w:rsid w:val="00C64F23"/>
    <w:rsid w:val="00C65DBE"/>
    <w:rsid w:val="00C66779"/>
    <w:rsid w:val="00C66CBA"/>
    <w:rsid w:val="00C7132E"/>
    <w:rsid w:val="00C7261F"/>
    <w:rsid w:val="00C74645"/>
    <w:rsid w:val="00C74CCE"/>
    <w:rsid w:val="00C7621D"/>
    <w:rsid w:val="00C76A94"/>
    <w:rsid w:val="00C76C23"/>
    <w:rsid w:val="00C76C8E"/>
    <w:rsid w:val="00C7758F"/>
    <w:rsid w:val="00C77700"/>
    <w:rsid w:val="00C8082E"/>
    <w:rsid w:val="00C8435B"/>
    <w:rsid w:val="00C84462"/>
    <w:rsid w:val="00C865D5"/>
    <w:rsid w:val="00C870AF"/>
    <w:rsid w:val="00C87278"/>
    <w:rsid w:val="00C87AD4"/>
    <w:rsid w:val="00C910D3"/>
    <w:rsid w:val="00C912BA"/>
    <w:rsid w:val="00C91650"/>
    <w:rsid w:val="00C91656"/>
    <w:rsid w:val="00C92285"/>
    <w:rsid w:val="00C936BB"/>
    <w:rsid w:val="00C943F8"/>
    <w:rsid w:val="00C94EE5"/>
    <w:rsid w:val="00C97F22"/>
    <w:rsid w:val="00CA0FDD"/>
    <w:rsid w:val="00CA12DF"/>
    <w:rsid w:val="00CA2416"/>
    <w:rsid w:val="00CA3EBE"/>
    <w:rsid w:val="00CA484D"/>
    <w:rsid w:val="00CA6ECB"/>
    <w:rsid w:val="00CB1A69"/>
    <w:rsid w:val="00CB398A"/>
    <w:rsid w:val="00CB67CC"/>
    <w:rsid w:val="00CB687A"/>
    <w:rsid w:val="00CC0688"/>
    <w:rsid w:val="00CC1984"/>
    <w:rsid w:val="00CC24E7"/>
    <w:rsid w:val="00CC3049"/>
    <w:rsid w:val="00CC496A"/>
    <w:rsid w:val="00CC51A5"/>
    <w:rsid w:val="00CC5F53"/>
    <w:rsid w:val="00CC6BDC"/>
    <w:rsid w:val="00CD1FFC"/>
    <w:rsid w:val="00CD31DF"/>
    <w:rsid w:val="00CD60D5"/>
    <w:rsid w:val="00CD6AFE"/>
    <w:rsid w:val="00CE17B5"/>
    <w:rsid w:val="00CE185C"/>
    <w:rsid w:val="00CE421B"/>
    <w:rsid w:val="00CE4452"/>
    <w:rsid w:val="00CE542C"/>
    <w:rsid w:val="00CE54F4"/>
    <w:rsid w:val="00CE6101"/>
    <w:rsid w:val="00CE659B"/>
    <w:rsid w:val="00CE7953"/>
    <w:rsid w:val="00CE79D7"/>
    <w:rsid w:val="00CF320D"/>
    <w:rsid w:val="00CF3738"/>
    <w:rsid w:val="00CF441B"/>
    <w:rsid w:val="00D01B32"/>
    <w:rsid w:val="00D01D20"/>
    <w:rsid w:val="00D01DB1"/>
    <w:rsid w:val="00D01E72"/>
    <w:rsid w:val="00D02C18"/>
    <w:rsid w:val="00D03EF5"/>
    <w:rsid w:val="00D061E4"/>
    <w:rsid w:val="00D0717C"/>
    <w:rsid w:val="00D07DC0"/>
    <w:rsid w:val="00D10496"/>
    <w:rsid w:val="00D1170E"/>
    <w:rsid w:val="00D128E4"/>
    <w:rsid w:val="00D12E0D"/>
    <w:rsid w:val="00D13E61"/>
    <w:rsid w:val="00D1463B"/>
    <w:rsid w:val="00D14851"/>
    <w:rsid w:val="00D155C0"/>
    <w:rsid w:val="00D21108"/>
    <w:rsid w:val="00D22094"/>
    <w:rsid w:val="00D24756"/>
    <w:rsid w:val="00D2520F"/>
    <w:rsid w:val="00D25583"/>
    <w:rsid w:val="00D26AE6"/>
    <w:rsid w:val="00D2755D"/>
    <w:rsid w:val="00D32B9F"/>
    <w:rsid w:val="00D3370C"/>
    <w:rsid w:val="00D33A65"/>
    <w:rsid w:val="00D351AA"/>
    <w:rsid w:val="00D35268"/>
    <w:rsid w:val="00D42182"/>
    <w:rsid w:val="00D43562"/>
    <w:rsid w:val="00D46FF8"/>
    <w:rsid w:val="00D47695"/>
    <w:rsid w:val="00D47AFC"/>
    <w:rsid w:val="00D50731"/>
    <w:rsid w:val="00D51571"/>
    <w:rsid w:val="00D5594B"/>
    <w:rsid w:val="00D5727A"/>
    <w:rsid w:val="00D6043C"/>
    <w:rsid w:val="00D61573"/>
    <w:rsid w:val="00D64DB3"/>
    <w:rsid w:val="00D64E94"/>
    <w:rsid w:val="00D6760C"/>
    <w:rsid w:val="00D73270"/>
    <w:rsid w:val="00D73321"/>
    <w:rsid w:val="00D7376A"/>
    <w:rsid w:val="00D74DB4"/>
    <w:rsid w:val="00D74F02"/>
    <w:rsid w:val="00D76AAE"/>
    <w:rsid w:val="00D77EBF"/>
    <w:rsid w:val="00D828EC"/>
    <w:rsid w:val="00D834D6"/>
    <w:rsid w:val="00D87A58"/>
    <w:rsid w:val="00D87E17"/>
    <w:rsid w:val="00D91DAE"/>
    <w:rsid w:val="00D94793"/>
    <w:rsid w:val="00D94C4A"/>
    <w:rsid w:val="00D97FA3"/>
    <w:rsid w:val="00DA196F"/>
    <w:rsid w:val="00DA31E0"/>
    <w:rsid w:val="00DA390E"/>
    <w:rsid w:val="00DA4320"/>
    <w:rsid w:val="00DA5A6A"/>
    <w:rsid w:val="00DA7363"/>
    <w:rsid w:val="00DA7CAC"/>
    <w:rsid w:val="00DB1959"/>
    <w:rsid w:val="00DB3133"/>
    <w:rsid w:val="00DB3714"/>
    <w:rsid w:val="00DB389D"/>
    <w:rsid w:val="00DB5DA3"/>
    <w:rsid w:val="00DB619B"/>
    <w:rsid w:val="00DB61DC"/>
    <w:rsid w:val="00DB76F8"/>
    <w:rsid w:val="00DB7EB0"/>
    <w:rsid w:val="00DC0A68"/>
    <w:rsid w:val="00DC1874"/>
    <w:rsid w:val="00DC1C5F"/>
    <w:rsid w:val="00DC23D2"/>
    <w:rsid w:val="00DC4624"/>
    <w:rsid w:val="00DD0000"/>
    <w:rsid w:val="00DD1927"/>
    <w:rsid w:val="00DD1BC8"/>
    <w:rsid w:val="00DD2A35"/>
    <w:rsid w:val="00DD3129"/>
    <w:rsid w:val="00DD55B6"/>
    <w:rsid w:val="00DD6A61"/>
    <w:rsid w:val="00DD7257"/>
    <w:rsid w:val="00DD7413"/>
    <w:rsid w:val="00DD7D61"/>
    <w:rsid w:val="00DE0A38"/>
    <w:rsid w:val="00DE0A56"/>
    <w:rsid w:val="00DE12EF"/>
    <w:rsid w:val="00DE6338"/>
    <w:rsid w:val="00DE6A80"/>
    <w:rsid w:val="00DE6CE6"/>
    <w:rsid w:val="00DF1A84"/>
    <w:rsid w:val="00DF2A4E"/>
    <w:rsid w:val="00DF3F39"/>
    <w:rsid w:val="00DF617F"/>
    <w:rsid w:val="00E002B9"/>
    <w:rsid w:val="00E01275"/>
    <w:rsid w:val="00E016BB"/>
    <w:rsid w:val="00E02F0B"/>
    <w:rsid w:val="00E03860"/>
    <w:rsid w:val="00E10740"/>
    <w:rsid w:val="00E1146E"/>
    <w:rsid w:val="00E14005"/>
    <w:rsid w:val="00E155DC"/>
    <w:rsid w:val="00E1562B"/>
    <w:rsid w:val="00E15C13"/>
    <w:rsid w:val="00E17681"/>
    <w:rsid w:val="00E213C8"/>
    <w:rsid w:val="00E21CB6"/>
    <w:rsid w:val="00E21E72"/>
    <w:rsid w:val="00E23E00"/>
    <w:rsid w:val="00E24401"/>
    <w:rsid w:val="00E25981"/>
    <w:rsid w:val="00E25BE4"/>
    <w:rsid w:val="00E269B8"/>
    <w:rsid w:val="00E3269F"/>
    <w:rsid w:val="00E33F3F"/>
    <w:rsid w:val="00E35048"/>
    <w:rsid w:val="00E35477"/>
    <w:rsid w:val="00E404E6"/>
    <w:rsid w:val="00E46A79"/>
    <w:rsid w:val="00E4764D"/>
    <w:rsid w:val="00E545FD"/>
    <w:rsid w:val="00E55898"/>
    <w:rsid w:val="00E629E1"/>
    <w:rsid w:val="00E629EE"/>
    <w:rsid w:val="00E62A21"/>
    <w:rsid w:val="00E631CD"/>
    <w:rsid w:val="00E650FE"/>
    <w:rsid w:val="00E667B8"/>
    <w:rsid w:val="00E710D6"/>
    <w:rsid w:val="00E7203A"/>
    <w:rsid w:val="00E72489"/>
    <w:rsid w:val="00E726AD"/>
    <w:rsid w:val="00E737CF"/>
    <w:rsid w:val="00E73D00"/>
    <w:rsid w:val="00E73F6D"/>
    <w:rsid w:val="00E75AD2"/>
    <w:rsid w:val="00E762CA"/>
    <w:rsid w:val="00E766A7"/>
    <w:rsid w:val="00E76F23"/>
    <w:rsid w:val="00E77FE1"/>
    <w:rsid w:val="00E81691"/>
    <w:rsid w:val="00E83CF1"/>
    <w:rsid w:val="00E83DA7"/>
    <w:rsid w:val="00E851E7"/>
    <w:rsid w:val="00E85296"/>
    <w:rsid w:val="00E85C48"/>
    <w:rsid w:val="00E87F1D"/>
    <w:rsid w:val="00E905D4"/>
    <w:rsid w:val="00E90C4B"/>
    <w:rsid w:val="00E927A9"/>
    <w:rsid w:val="00E930BB"/>
    <w:rsid w:val="00E961D3"/>
    <w:rsid w:val="00E9676A"/>
    <w:rsid w:val="00E97F61"/>
    <w:rsid w:val="00EA5212"/>
    <w:rsid w:val="00EA6071"/>
    <w:rsid w:val="00EB4B52"/>
    <w:rsid w:val="00EB4E46"/>
    <w:rsid w:val="00EB5D6A"/>
    <w:rsid w:val="00EB5DE9"/>
    <w:rsid w:val="00EB6916"/>
    <w:rsid w:val="00EB6B33"/>
    <w:rsid w:val="00EC0E84"/>
    <w:rsid w:val="00EC28C4"/>
    <w:rsid w:val="00EC2DC8"/>
    <w:rsid w:val="00EC3CD7"/>
    <w:rsid w:val="00EC3FC9"/>
    <w:rsid w:val="00EC69B3"/>
    <w:rsid w:val="00EC7865"/>
    <w:rsid w:val="00ED0E4E"/>
    <w:rsid w:val="00ED258B"/>
    <w:rsid w:val="00ED56F4"/>
    <w:rsid w:val="00EE1B25"/>
    <w:rsid w:val="00EE28DF"/>
    <w:rsid w:val="00EE2AE6"/>
    <w:rsid w:val="00EE4A2A"/>
    <w:rsid w:val="00EE4B15"/>
    <w:rsid w:val="00EE4FE7"/>
    <w:rsid w:val="00EE58BF"/>
    <w:rsid w:val="00EE68C3"/>
    <w:rsid w:val="00EF2C12"/>
    <w:rsid w:val="00EF449C"/>
    <w:rsid w:val="00EF5CA9"/>
    <w:rsid w:val="00F002BE"/>
    <w:rsid w:val="00F01E62"/>
    <w:rsid w:val="00F04354"/>
    <w:rsid w:val="00F05079"/>
    <w:rsid w:val="00F0666E"/>
    <w:rsid w:val="00F0784A"/>
    <w:rsid w:val="00F10246"/>
    <w:rsid w:val="00F10F9E"/>
    <w:rsid w:val="00F12741"/>
    <w:rsid w:val="00F14F3E"/>
    <w:rsid w:val="00F16476"/>
    <w:rsid w:val="00F16C33"/>
    <w:rsid w:val="00F20B88"/>
    <w:rsid w:val="00F21011"/>
    <w:rsid w:val="00F21825"/>
    <w:rsid w:val="00F21FAD"/>
    <w:rsid w:val="00F23A63"/>
    <w:rsid w:val="00F256ED"/>
    <w:rsid w:val="00F26181"/>
    <w:rsid w:val="00F26A21"/>
    <w:rsid w:val="00F26EA5"/>
    <w:rsid w:val="00F270AC"/>
    <w:rsid w:val="00F27FD9"/>
    <w:rsid w:val="00F35B0E"/>
    <w:rsid w:val="00F36970"/>
    <w:rsid w:val="00F40C68"/>
    <w:rsid w:val="00F44AAF"/>
    <w:rsid w:val="00F45305"/>
    <w:rsid w:val="00F457B9"/>
    <w:rsid w:val="00F45959"/>
    <w:rsid w:val="00F46600"/>
    <w:rsid w:val="00F53D9A"/>
    <w:rsid w:val="00F57432"/>
    <w:rsid w:val="00F57B64"/>
    <w:rsid w:val="00F57FC9"/>
    <w:rsid w:val="00F60AD3"/>
    <w:rsid w:val="00F60E77"/>
    <w:rsid w:val="00F636F2"/>
    <w:rsid w:val="00F63D7D"/>
    <w:rsid w:val="00F6524A"/>
    <w:rsid w:val="00F653B2"/>
    <w:rsid w:val="00F65F36"/>
    <w:rsid w:val="00F663E2"/>
    <w:rsid w:val="00F665BA"/>
    <w:rsid w:val="00F669B4"/>
    <w:rsid w:val="00F66B2A"/>
    <w:rsid w:val="00F7052C"/>
    <w:rsid w:val="00F71B12"/>
    <w:rsid w:val="00F728F0"/>
    <w:rsid w:val="00F733B2"/>
    <w:rsid w:val="00F73400"/>
    <w:rsid w:val="00F74D95"/>
    <w:rsid w:val="00F758E2"/>
    <w:rsid w:val="00F75961"/>
    <w:rsid w:val="00F7605C"/>
    <w:rsid w:val="00F76838"/>
    <w:rsid w:val="00F802B6"/>
    <w:rsid w:val="00F83C9F"/>
    <w:rsid w:val="00F8444F"/>
    <w:rsid w:val="00F84C52"/>
    <w:rsid w:val="00F851BD"/>
    <w:rsid w:val="00F85A64"/>
    <w:rsid w:val="00F8608B"/>
    <w:rsid w:val="00F86652"/>
    <w:rsid w:val="00F86691"/>
    <w:rsid w:val="00F91B9F"/>
    <w:rsid w:val="00F91BB6"/>
    <w:rsid w:val="00F93899"/>
    <w:rsid w:val="00F95FED"/>
    <w:rsid w:val="00FA0003"/>
    <w:rsid w:val="00FA0755"/>
    <w:rsid w:val="00FA0CCF"/>
    <w:rsid w:val="00FA1BCD"/>
    <w:rsid w:val="00FA2505"/>
    <w:rsid w:val="00FA2743"/>
    <w:rsid w:val="00FA324E"/>
    <w:rsid w:val="00FA534C"/>
    <w:rsid w:val="00FA616C"/>
    <w:rsid w:val="00FA6573"/>
    <w:rsid w:val="00FB0F4A"/>
    <w:rsid w:val="00FB1286"/>
    <w:rsid w:val="00FB2563"/>
    <w:rsid w:val="00FB4ED5"/>
    <w:rsid w:val="00FB516A"/>
    <w:rsid w:val="00FB7D87"/>
    <w:rsid w:val="00FC05A1"/>
    <w:rsid w:val="00FC16BA"/>
    <w:rsid w:val="00FC4566"/>
    <w:rsid w:val="00FC697E"/>
    <w:rsid w:val="00FC6D4A"/>
    <w:rsid w:val="00FD077E"/>
    <w:rsid w:val="00FD0F2A"/>
    <w:rsid w:val="00FD1746"/>
    <w:rsid w:val="00FD2695"/>
    <w:rsid w:val="00FD4DCA"/>
    <w:rsid w:val="00FD6B89"/>
    <w:rsid w:val="00FE2099"/>
    <w:rsid w:val="00FE23FF"/>
    <w:rsid w:val="00FE2A92"/>
    <w:rsid w:val="00FE4CA6"/>
    <w:rsid w:val="00FE4FAC"/>
    <w:rsid w:val="00FE5D0B"/>
    <w:rsid w:val="00FF121C"/>
    <w:rsid w:val="00FF19B6"/>
    <w:rsid w:val="00FF1C83"/>
    <w:rsid w:val="00FF60EF"/>
    <w:rsid w:val="09285BB0"/>
    <w:rsid w:val="0D65BD0F"/>
    <w:rsid w:val="1B148B8B"/>
    <w:rsid w:val="1BED0821"/>
    <w:rsid w:val="280C0A84"/>
    <w:rsid w:val="2A33A03E"/>
    <w:rsid w:val="33574B72"/>
    <w:rsid w:val="3CE69BD6"/>
    <w:rsid w:val="3DBEFF2D"/>
    <w:rsid w:val="3DE70A4C"/>
    <w:rsid w:val="44B540B0"/>
    <w:rsid w:val="482DA805"/>
    <w:rsid w:val="4E2AB862"/>
    <w:rsid w:val="50F534BE"/>
    <w:rsid w:val="52035874"/>
    <w:rsid w:val="60735FC6"/>
    <w:rsid w:val="693DBDED"/>
    <w:rsid w:val="6C60A14C"/>
    <w:rsid w:val="6D9FD621"/>
    <w:rsid w:val="7E8C4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7DD5D"/>
  <w15:chartTrackingRefBased/>
  <w15:docId w15:val="{4D078B05-5A8D-4C3F-85C2-8F7215B28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9879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1960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19608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9879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19608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Pealkiri3Mrk">
    <w:name w:val="Pealkiri 3 Märk"/>
    <w:basedOn w:val="Liguvaikefont"/>
    <w:link w:val="Pealkiri3"/>
    <w:uiPriority w:val="9"/>
    <w:rsid w:val="0019608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Kommentaariviide">
    <w:name w:val="annotation reference"/>
    <w:basedOn w:val="Liguvaikefont"/>
    <w:uiPriority w:val="99"/>
    <w:semiHidden/>
    <w:unhideWhenUsed/>
    <w:rsid w:val="0019608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196084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196084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19608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196084"/>
    <w:rPr>
      <w:b/>
      <w:bCs/>
      <w:sz w:val="20"/>
      <w:szCs w:val="20"/>
    </w:rPr>
  </w:style>
  <w:style w:type="paragraph" w:styleId="Loendilik">
    <w:name w:val="List Paragraph"/>
    <w:basedOn w:val="Normaallaad"/>
    <w:uiPriority w:val="34"/>
    <w:qFormat/>
    <w:rsid w:val="00896872"/>
    <w:pPr>
      <w:ind w:left="720"/>
      <w:contextualSpacing/>
    </w:pPr>
  </w:style>
  <w:style w:type="paragraph" w:styleId="Redaktsioon">
    <w:name w:val="Revision"/>
    <w:hidden/>
    <w:uiPriority w:val="99"/>
    <w:semiHidden/>
    <w:rsid w:val="0006285D"/>
    <w:pPr>
      <w:spacing w:after="0" w:line="240" w:lineRule="auto"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B0B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B0BBF"/>
    <w:rPr>
      <w:rFonts w:ascii="Segoe UI" w:hAnsi="Segoe UI" w:cs="Segoe UI"/>
      <w:sz w:val="18"/>
      <w:szCs w:val="18"/>
    </w:rPr>
  </w:style>
  <w:style w:type="character" w:customStyle="1" w:styleId="tyhik">
    <w:name w:val="tyhik"/>
    <w:basedOn w:val="Liguvaikefont"/>
    <w:rsid w:val="00C4455A"/>
  </w:style>
  <w:style w:type="character" w:customStyle="1" w:styleId="mm">
    <w:name w:val="mm"/>
    <w:basedOn w:val="Liguvaikefont"/>
    <w:rsid w:val="00C4455A"/>
  </w:style>
  <w:style w:type="character" w:styleId="Hperlink">
    <w:name w:val="Hyperlink"/>
    <w:basedOn w:val="Liguvaikefont"/>
    <w:uiPriority w:val="99"/>
    <w:semiHidden/>
    <w:unhideWhenUsed/>
    <w:rsid w:val="00C4455A"/>
    <w:rPr>
      <w:color w:val="0000FF"/>
      <w:u w:val="single"/>
    </w:rPr>
  </w:style>
  <w:style w:type="character" w:customStyle="1" w:styleId="ui-provider">
    <w:name w:val="ui-provider"/>
    <w:basedOn w:val="Liguvaikefont"/>
    <w:rsid w:val="007007A0"/>
  </w:style>
  <w:style w:type="paragraph" w:customStyle="1" w:styleId="pf0">
    <w:name w:val="pf0"/>
    <w:basedOn w:val="Normaallaad"/>
    <w:rsid w:val="00F86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f01">
    <w:name w:val="cf01"/>
    <w:basedOn w:val="Liguvaikefont"/>
    <w:rsid w:val="00F86691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Liguvaikefont"/>
    <w:rsid w:val="00F86691"/>
    <w:rPr>
      <w:rFonts w:ascii="Segoe UI" w:hAnsi="Segoe UI" w:cs="Segoe UI" w:hint="default"/>
      <w:color w:val="0000FF"/>
      <w:sz w:val="18"/>
      <w:szCs w:val="18"/>
    </w:rPr>
  </w:style>
  <w:style w:type="character" w:customStyle="1" w:styleId="cf31">
    <w:name w:val="cf31"/>
    <w:basedOn w:val="Liguvaikefont"/>
    <w:rsid w:val="00F86691"/>
    <w:rPr>
      <w:rFonts w:ascii="Segoe UI" w:hAnsi="Segoe UI" w:cs="Segoe UI" w:hint="default"/>
      <w:color w:val="202020"/>
      <w:sz w:val="18"/>
      <w:szCs w:val="18"/>
      <w:shd w:val="clear" w:color="auto" w:fill="FFFFFF"/>
    </w:rPr>
  </w:style>
  <w:style w:type="paragraph" w:styleId="Pis">
    <w:name w:val="header"/>
    <w:basedOn w:val="Normaallaad"/>
    <w:link w:val="PisMrk"/>
    <w:uiPriority w:val="99"/>
    <w:unhideWhenUsed/>
    <w:rsid w:val="00E213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213C8"/>
  </w:style>
  <w:style w:type="paragraph" w:styleId="Jalus">
    <w:name w:val="footer"/>
    <w:basedOn w:val="Normaallaad"/>
    <w:link w:val="JalusMrk"/>
    <w:uiPriority w:val="99"/>
    <w:unhideWhenUsed/>
    <w:rsid w:val="00E213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213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11/relationships/commentsExtended" Target="commentsExtended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omments" Target="comment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8/08/relationships/commentsExtensible" Target="commentsExtensible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HXU5DPSK444F-947444548-27425</_dlc_DocId>
    <_dlc_DocIdUrl xmlns="aff8a95a-bdca-4bd1-9f28-df5ebd643b89">
      <Url>https://kontor.rik.ee/sm/_layouts/15/DocIdRedir.aspx?ID=HXU5DPSK444F-947444548-27425</Url>
      <Description>HXU5DPSK444F-947444548-27425</Description>
    </_dlc_DocIdUrl>
    <Lisainfo xmlns="0c0c7f0a-cfff-4da3-bf4b-351368c4d1a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F7799B0CFE894F884EAB1620C1FEAE" ma:contentTypeVersion="3" ma:contentTypeDescription="Loo uus dokument" ma:contentTypeScope="" ma:versionID="dad839998c855217f981617064a6def0">
  <xsd:schema xmlns:xsd="http://www.w3.org/2001/XMLSchema" xmlns:xs="http://www.w3.org/2001/XMLSchema" xmlns:p="http://schemas.microsoft.com/office/2006/metadata/properties" xmlns:ns2="aff8a95a-bdca-4bd1-9f28-df5ebd643b89" xmlns:ns3="0c0c7f0a-cfff-4da3-bf4b-351368c4d1a1" targetNamespace="http://schemas.microsoft.com/office/2006/metadata/properties" ma:root="true" ma:fieldsID="33bf2686ad9173138ca6b10f878b1fa3" ns2:_="" ns3:_="">
    <xsd:import namespace="aff8a95a-bdca-4bd1-9f28-df5ebd643b89"/>
    <xsd:import namespace="0c0c7f0a-cfff-4da3-bf4b-351368c4d1a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Lisainf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0c7f0a-cfff-4da3-bf4b-351368c4d1a1" elementFormDefault="qualified">
    <xsd:import namespace="http://schemas.microsoft.com/office/2006/documentManagement/types"/>
    <xsd:import namespace="http://schemas.microsoft.com/office/infopath/2007/PartnerControls"/>
    <xsd:element name="Lisainfo" ma:index="13" nillable="true" ma:displayName="Lisainfo" ma:internalName="Lisainfo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1AF39-5AF0-46AC-A752-FDE7BD7D932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AFB6B0A-2931-4BA3-A7A7-7116A251CC09}">
  <ds:schemaRefs>
    <ds:schemaRef ds:uri="http://schemas.microsoft.com/office/2006/metadata/properties"/>
    <ds:schemaRef ds:uri="http://purl.org/dc/terms/"/>
    <ds:schemaRef ds:uri="http://www.w3.org/XML/1998/namespace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0c0c7f0a-cfff-4da3-bf4b-351368c4d1a1"/>
    <ds:schemaRef ds:uri="aff8a95a-bdca-4bd1-9f28-df5ebd643b89"/>
  </ds:schemaRefs>
</ds:datastoreItem>
</file>

<file path=customXml/itemProps3.xml><?xml version="1.0" encoding="utf-8"?>
<ds:datastoreItem xmlns:ds="http://schemas.openxmlformats.org/officeDocument/2006/customXml" ds:itemID="{F561BC0C-C4F0-4AEE-A9C5-29CB2DEA355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847763-4472-4E35-AABD-DB42D931A5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0c0c7f0a-cfff-4da3-bf4b-351368c4d1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EA74EDB-75E7-428B-A53F-BB36C70EF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6</Pages>
  <Words>1743</Words>
  <Characters>10114</Characters>
  <Application>Microsoft Office Word</Application>
  <DocSecurity>0</DocSecurity>
  <Lines>84</Lines>
  <Paragraphs>23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Ots-Vaik</dc:creator>
  <cp:keywords/>
  <dc:description/>
  <cp:lastModifiedBy>Helen Uustalu</cp:lastModifiedBy>
  <cp:revision>12</cp:revision>
  <dcterms:created xsi:type="dcterms:W3CDTF">2024-02-22T08:37:00Z</dcterms:created>
  <dcterms:modified xsi:type="dcterms:W3CDTF">2024-03-05T09:16:00Z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0x01010079F7799B0CFE894F884EAB1620C1FEAE</vt:lpwstr>
  </property>
  <property fmtid="{D5CDD505-2E9C-101B-9397-08002B2CF9AE}" pid="3" name="_dlc_DocIdItemGuid">
    <vt:lpwstr>5796a61f-1316-4baa-a41e-a5b3c94af300</vt:lpwstr>
  </property>
</Properties>
</file>